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BBB8E" w14:textId="1325F666" w:rsidR="0069519B" w:rsidRPr="001F6028" w:rsidRDefault="0069519B" w:rsidP="006244A7">
      <w:pPr>
        <w:pStyle w:val="Nzev"/>
        <w:rPr>
          <w:rFonts w:cs="Arial"/>
          <w:lang w:eastAsia="ar-SA" w:bidi="ar-SA"/>
        </w:rPr>
      </w:pPr>
      <w:r w:rsidRPr="001F6028">
        <w:rPr>
          <w:rFonts w:cs="Arial"/>
          <w:lang w:eastAsia="ar-SA" w:bidi="ar-SA"/>
        </w:rPr>
        <w:t xml:space="preserve">Položková specifikace </w:t>
      </w:r>
      <w:r w:rsidR="00CD5D15" w:rsidRPr="001F6028">
        <w:rPr>
          <w:rFonts w:cs="Arial"/>
          <w:lang w:eastAsia="ar-SA" w:bidi="ar-SA"/>
        </w:rPr>
        <w:t>vozidla (</w:t>
      </w:r>
      <w:r w:rsidRPr="001F6028">
        <w:rPr>
          <w:rFonts w:cs="Arial"/>
          <w:lang w:eastAsia="ar-SA" w:bidi="ar-SA"/>
        </w:rPr>
        <w:t>podvozku</w:t>
      </w:r>
      <w:r w:rsidR="009E680F" w:rsidRPr="001F6028">
        <w:rPr>
          <w:rFonts w:cs="Arial"/>
          <w:lang w:eastAsia="ar-SA" w:bidi="ar-SA"/>
        </w:rPr>
        <w:t xml:space="preserve"> v 1. stupni výroby</w:t>
      </w:r>
      <w:r w:rsidR="00CD5D15" w:rsidRPr="001F6028">
        <w:rPr>
          <w:rFonts w:cs="Arial"/>
          <w:lang w:eastAsia="ar-SA" w:bidi="ar-SA"/>
        </w:rPr>
        <w:t>)</w:t>
      </w:r>
      <w:r w:rsidR="00031426" w:rsidRPr="001F6028">
        <w:rPr>
          <w:rFonts w:cs="Arial"/>
          <w:lang w:eastAsia="ar-SA" w:bidi="ar-SA"/>
        </w:rPr>
        <w:t xml:space="preserve"> a</w:t>
      </w:r>
      <w:r w:rsidRPr="001F6028">
        <w:rPr>
          <w:rFonts w:cs="Arial"/>
          <w:lang w:eastAsia="ar-SA" w:bidi="ar-SA"/>
        </w:rPr>
        <w:t xml:space="preserve"> </w:t>
      </w:r>
      <w:r w:rsidR="007A435E" w:rsidRPr="001F6028">
        <w:rPr>
          <w:rFonts w:cs="Arial"/>
          <w:lang w:eastAsia="ar-SA" w:bidi="ar-SA"/>
        </w:rPr>
        <w:t xml:space="preserve">skříňové </w:t>
      </w:r>
      <w:r w:rsidR="00386BF5" w:rsidRPr="001F6028">
        <w:rPr>
          <w:rFonts w:cs="Arial"/>
          <w:lang w:eastAsia="ar-SA" w:bidi="ar-SA"/>
        </w:rPr>
        <w:t>n</w:t>
      </w:r>
      <w:r w:rsidR="00F7442B" w:rsidRPr="001F6028">
        <w:rPr>
          <w:rFonts w:cs="Arial"/>
          <w:lang w:eastAsia="ar-SA" w:bidi="ar-SA"/>
        </w:rPr>
        <w:t>á</w:t>
      </w:r>
      <w:r w:rsidR="00CD5D15" w:rsidRPr="001F6028">
        <w:rPr>
          <w:rFonts w:cs="Arial"/>
          <w:lang w:eastAsia="ar-SA" w:bidi="ar-SA"/>
        </w:rPr>
        <w:t>stavby sanitní</w:t>
      </w:r>
      <w:r w:rsidR="002C2347" w:rsidRPr="001F6028">
        <w:rPr>
          <w:rFonts w:cs="Arial"/>
          <w:lang w:eastAsia="ar-SA" w:bidi="ar-SA"/>
        </w:rPr>
        <w:t>h</w:t>
      </w:r>
      <w:r w:rsidR="00CD5D15" w:rsidRPr="001F6028">
        <w:rPr>
          <w:rFonts w:cs="Arial"/>
          <w:lang w:eastAsia="ar-SA" w:bidi="ar-SA"/>
        </w:rPr>
        <w:t>o</w:t>
      </w:r>
      <w:r w:rsidR="002C2347" w:rsidRPr="001F6028">
        <w:rPr>
          <w:rFonts w:cs="Arial"/>
          <w:lang w:eastAsia="ar-SA" w:bidi="ar-SA"/>
        </w:rPr>
        <w:t xml:space="preserve"> vozidl</w:t>
      </w:r>
      <w:r w:rsidR="00CD5D15" w:rsidRPr="001F6028">
        <w:rPr>
          <w:rFonts w:cs="Arial"/>
          <w:lang w:eastAsia="ar-SA" w:bidi="ar-SA"/>
        </w:rPr>
        <w:t>a</w:t>
      </w:r>
      <w:r w:rsidR="002C2347" w:rsidRPr="001F6028">
        <w:rPr>
          <w:rFonts w:cs="Arial"/>
          <w:lang w:eastAsia="ar-SA" w:bidi="ar-SA"/>
        </w:rPr>
        <w:t xml:space="preserve"> </w:t>
      </w:r>
      <w:r w:rsidR="003821E4" w:rsidRPr="001F6028">
        <w:rPr>
          <w:rFonts w:cs="Arial"/>
          <w:lang w:eastAsia="ar-SA" w:bidi="ar-SA"/>
        </w:rPr>
        <w:t xml:space="preserve">rychlé </w:t>
      </w:r>
      <w:r w:rsidR="00C34B9A" w:rsidRPr="001F6028">
        <w:rPr>
          <w:rFonts w:cs="Arial"/>
          <w:lang w:eastAsia="ar-SA" w:bidi="ar-SA"/>
        </w:rPr>
        <w:t>zdravotnic</w:t>
      </w:r>
      <w:r w:rsidR="003821E4" w:rsidRPr="001F6028">
        <w:rPr>
          <w:rFonts w:cs="Arial"/>
          <w:lang w:eastAsia="ar-SA" w:bidi="ar-SA"/>
        </w:rPr>
        <w:t>ké pomoci</w:t>
      </w:r>
      <w:r w:rsidR="00CD5D15" w:rsidRPr="001F6028">
        <w:rPr>
          <w:rFonts w:cs="Arial"/>
          <w:lang w:eastAsia="ar-SA" w:bidi="ar-SA"/>
        </w:rPr>
        <w:t xml:space="preserve"> ambulance typu B </w:t>
      </w:r>
      <w:r w:rsidR="00D06F23" w:rsidRPr="001F6028">
        <w:rPr>
          <w:rFonts w:cs="Arial"/>
          <w:lang w:eastAsia="ar-SA" w:bidi="ar-SA"/>
        </w:rPr>
        <w:t>(2. stupeň výroby)</w:t>
      </w:r>
      <w:r w:rsidR="007A435E" w:rsidRPr="001F6028">
        <w:rPr>
          <w:rFonts w:cs="Arial"/>
          <w:lang w:eastAsia="ar-SA" w:bidi="ar-SA"/>
        </w:rPr>
        <w:t>,</w:t>
      </w:r>
      <w:r w:rsidR="00D06F23" w:rsidRPr="001F6028">
        <w:rPr>
          <w:rFonts w:cs="Arial"/>
          <w:lang w:eastAsia="ar-SA" w:bidi="ar-SA"/>
        </w:rPr>
        <w:t xml:space="preserve"> </w:t>
      </w:r>
      <w:r w:rsidR="007A435E" w:rsidRPr="001F6028">
        <w:rPr>
          <w:rFonts w:cs="Arial"/>
          <w:lang w:eastAsia="ar-SA" w:bidi="ar-SA"/>
        </w:rPr>
        <w:t>určené pr</w:t>
      </w:r>
      <w:r w:rsidR="00B707C4">
        <w:rPr>
          <w:rFonts w:cs="Arial"/>
          <w:lang w:eastAsia="ar-SA" w:bidi="ar-SA"/>
        </w:rPr>
        <w:t>o přepravu nadměrných pacientů</w:t>
      </w:r>
      <w:r w:rsidR="007A435E" w:rsidRPr="001F6028">
        <w:rPr>
          <w:rFonts w:cs="Arial"/>
          <w:lang w:eastAsia="ar-SA" w:bidi="ar-SA"/>
        </w:rPr>
        <w:t xml:space="preserve">. Vozidlo </w:t>
      </w:r>
      <w:r w:rsidR="00CD5D15" w:rsidRPr="001F6028">
        <w:rPr>
          <w:rFonts w:cs="Arial"/>
          <w:lang w:eastAsia="ar-SA" w:bidi="ar-SA"/>
        </w:rPr>
        <w:t xml:space="preserve">dle </w:t>
      </w:r>
      <w:r w:rsidR="00B707C4" w:rsidRPr="00B707C4">
        <w:rPr>
          <w:rFonts w:cs="Arial"/>
          <w:lang w:eastAsia="ar-SA" w:bidi="ar-SA"/>
        </w:rPr>
        <w:t>ČSN EN 1789 (EN 1789:2020)</w:t>
      </w:r>
      <w:r w:rsidR="003821E4" w:rsidRPr="001F6028">
        <w:rPr>
          <w:rFonts w:cs="Arial"/>
          <w:lang w:eastAsia="ar-SA" w:bidi="ar-SA"/>
        </w:rPr>
        <w:t xml:space="preserve"> a v souladu s vyhláškou č. 296/2012 Sb.</w:t>
      </w:r>
    </w:p>
    <w:p w14:paraId="3796FEBE" w14:textId="1F772D51" w:rsidR="0069519B" w:rsidRPr="001F6028" w:rsidRDefault="0069519B" w:rsidP="00CD5D15">
      <w:pPr>
        <w:pStyle w:val="Nadpis1"/>
        <w:jc w:val="center"/>
        <w:rPr>
          <w:rFonts w:cs="Arial"/>
          <w:sz w:val="28"/>
          <w:szCs w:val="28"/>
          <w:lang w:eastAsia="ar-SA" w:bidi="ar-SA"/>
        </w:rPr>
      </w:pPr>
      <w:r w:rsidRPr="001F6028">
        <w:rPr>
          <w:rFonts w:cs="Arial"/>
          <w:sz w:val="28"/>
          <w:szCs w:val="28"/>
          <w:lang w:eastAsia="ar-SA" w:bidi="ar-SA"/>
        </w:rPr>
        <w:t>Specifikace vozidla</w:t>
      </w:r>
      <w:r w:rsidR="00CD5D15" w:rsidRPr="001F6028">
        <w:rPr>
          <w:rFonts w:cs="Arial"/>
          <w:sz w:val="28"/>
          <w:szCs w:val="28"/>
          <w:lang w:eastAsia="ar-SA" w:bidi="ar-SA"/>
        </w:rPr>
        <w:t xml:space="preserve"> (podvozku</w:t>
      </w:r>
      <w:r w:rsidR="00E64623" w:rsidRPr="001F6028">
        <w:rPr>
          <w:rFonts w:cs="Arial"/>
          <w:sz w:val="28"/>
          <w:szCs w:val="28"/>
          <w:lang w:eastAsia="ar-SA" w:bidi="ar-SA"/>
        </w:rPr>
        <w:t xml:space="preserve"> v 1. stupni výroby</w:t>
      </w:r>
      <w:r w:rsidR="00CD5D15" w:rsidRPr="001F6028">
        <w:rPr>
          <w:rFonts w:cs="Arial"/>
          <w:sz w:val="28"/>
          <w:szCs w:val="28"/>
          <w:lang w:eastAsia="ar-SA" w:bidi="ar-SA"/>
        </w:rPr>
        <w:t>)</w:t>
      </w:r>
    </w:p>
    <w:p w14:paraId="3BFA4D43" w14:textId="5E92BA6D" w:rsidR="00CD5D15" w:rsidRPr="001F6028" w:rsidRDefault="00CD5D15" w:rsidP="00CD5D15">
      <w:pPr>
        <w:jc w:val="both"/>
        <w:rPr>
          <w:rFonts w:asciiTheme="minorHAnsi" w:hAnsiTheme="minorHAnsi" w:cs="Arial"/>
          <w:b/>
          <w:lang w:eastAsia="ar-SA" w:bidi="ar-SA"/>
        </w:rPr>
      </w:pPr>
      <w:r w:rsidRPr="001F6028">
        <w:rPr>
          <w:rFonts w:asciiTheme="minorHAnsi" w:hAnsiTheme="minorHAnsi" w:cs="Arial"/>
          <w:b/>
          <w:lang w:eastAsia="ar-SA" w:bidi="ar-SA"/>
        </w:rPr>
        <w:t>Veškeré technické parametry motoru a převodovky vozidla musí být původní, stanovené a dodané výrobcem vozidla</w:t>
      </w:r>
      <w:r w:rsidR="00E64623" w:rsidRPr="001F6028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Pr="001F6028">
        <w:rPr>
          <w:rFonts w:asciiTheme="minorHAnsi" w:hAnsiTheme="minorHAnsi" w:cs="Arial"/>
          <w:b/>
          <w:lang w:eastAsia="ar-SA" w:bidi="ar-SA"/>
        </w:rPr>
        <w:t>. Zadavatel nepřipouští dosažení těchto technických parametrů</w:t>
      </w:r>
      <w:r w:rsidR="001478E6" w:rsidRPr="001F6028">
        <w:rPr>
          <w:rFonts w:asciiTheme="minorHAnsi" w:hAnsiTheme="minorHAnsi" w:cs="Arial"/>
          <w:b/>
          <w:lang w:eastAsia="ar-SA" w:bidi="ar-SA"/>
        </w:rPr>
        <w:t xml:space="preserve"> (např. výkon, krouticí</w:t>
      </w:r>
      <w:r w:rsidRPr="001F6028">
        <w:rPr>
          <w:rFonts w:asciiTheme="minorHAnsi" w:hAnsiTheme="minorHAnsi" w:cs="Arial"/>
          <w:b/>
          <w:lang w:eastAsia="ar-SA" w:bidi="ar-SA"/>
        </w:rPr>
        <w:t xml:space="preserve"> moment</w:t>
      </w:r>
      <w:r w:rsidR="00DA7A2E" w:rsidRPr="001F6028">
        <w:rPr>
          <w:rFonts w:asciiTheme="minorHAnsi" w:hAnsiTheme="minorHAnsi" w:cs="Arial"/>
          <w:b/>
          <w:lang w:eastAsia="ar-SA" w:bidi="ar-SA"/>
        </w:rPr>
        <w:t>, exhalační hodnoty</w:t>
      </w:r>
      <w:r w:rsidRPr="001F6028">
        <w:rPr>
          <w:rFonts w:asciiTheme="minorHAnsi" w:hAnsiTheme="minorHAnsi" w:cs="Arial"/>
          <w:b/>
          <w:lang w:eastAsia="ar-SA" w:bidi="ar-SA"/>
        </w:rPr>
        <w:t>) dodatečnou úpravou původního vozidla</w:t>
      </w:r>
      <w:r w:rsidR="00E64623" w:rsidRPr="001F6028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="00FD3B93" w:rsidRPr="001F6028">
        <w:rPr>
          <w:rFonts w:asciiTheme="minorHAnsi" w:hAnsiTheme="minorHAnsi" w:cs="Arial"/>
          <w:b/>
          <w:lang w:eastAsia="ar-SA" w:bidi="ar-SA"/>
        </w:rPr>
        <w:t>, například zvýšení výkonu motoru zásahem do elektroniky řídící jednotky motoru</w:t>
      </w:r>
      <w:r w:rsidRPr="001F6028">
        <w:rPr>
          <w:rFonts w:asciiTheme="minorHAnsi" w:hAnsiTheme="minorHAnsi" w:cs="Arial"/>
          <w:b/>
          <w:lang w:eastAsia="ar-SA" w:bidi="ar-SA"/>
        </w:rPr>
        <w:t>.</w:t>
      </w:r>
    </w:p>
    <w:p w14:paraId="5D014C87" w14:textId="77777777" w:rsidR="001F6028" w:rsidRPr="001F6028" w:rsidRDefault="001F6028" w:rsidP="001F6028">
      <w:pPr>
        <w:spacing w:before="120" w:after="120"/>
        <w:ind w:right="-2"/>
        <w:rPr>
          <w:rFonts w:asciiTheme="minorHAnsi" w:hAnsiTheme="minorHAnsi"/>
          <w:bCs/>
          <w:szCs w:val="21"/>
          <w:lang w:eastAsia="cs-CZ"/>
        </w:rPr>
      </w:pPr>
      <w:r w:rsidRPr="001F6028">
        <w:rPr>
          <w:rFonts w:asciiTheme="minorHAnsi" w:hAnsiTheme="minorHAnsi"/>
          <w:szCs w:val="21"/>
        </w:rPr>
        <w:t>Dodavatel</w:t>
      </w:r>
      <w:r w:rsidRPr="001F6028">
        <w:rPr>
          <w:rFonts w:asciiTheme="minorHAnsi" w:hAnsiTheme="minorHAnsi"/>
          <w:szCs w:val="21"/>
          <w:u w:val="single"/>
        </w:rPr>
        <w:t xml:space="preserve"> je povinen v tabulce vyplnit požadované údaje označené červeným textem „</w:t>
      </w:r>
      <w:r w:rsidRPr="001F6028">
        <w:rPr>
          <w:rFonts w:asciiTheme="minorHAnsi" w:hAnsiTheme="minorHAnsi"/>
          <w:color w:val="C00000"/>
          <w:szCs w:val="21"/>
          <w:u w:val="single"/>
        </w:rPr>
        <w:t>Doplní dodavatel</w:t>
      </w:r>
      <w:r w:rsidRPr="001F6028">
        <w:rPr>
          <w:rFonts w:asciiTheme="minorHAnsi" w:hAnsiTheme="minorHAnsi"/>
          <w:szCs w:val="21"/>
          <w:u w:val="single"/>
        </w:rPr>
        <w:t>“</w:t>
      </w:r>
      <w:r w:rsidRPr="001F6028">
        <w:rPr>
          <w:rFonts w:asciiTheme="minorHAnsi" w:hAnsiTheme="minorHAnsi"/>
          <w:szCs w:val="21"/>
        </w:rPr>
        <w:t>, resp. doplní u každé položky, kterou splňuje slovo „</w:t>
      </w:r>
      <w:r w:rsidRPr="001F6028">
        <w:rPr>
          <w:rFonts w:asciiTheme="minorHAnsi" w:hAnsiTheme="minorHAnsi"/>
          <w:szCs w:val="21"/>
          <w:u w:val="single"/>
        </w:rPr>
        <w:t>ANO</w:t>
      </w:r>
      <w:r w:rsidRPr="001F6028">
        <w:rPr>
          <w:rFonts w:asciiTheme="minorHAnsi" w:hAnsiTheme="minorHAnsi"/>
          <w:szCs w:val="21"/>
        </w:rPr>
        <w:t>“ či nesplňuje slovo „</w:t>
      </w:r>
      <w:r w:rsidRPr="001F6028">
        <w:rPr>
          <w:rFonts w:asciiTheme="minorHAnsi" w:hAnsiTheme="minorHAnsi"/>
          <w:szCs w:val="21"/>
          <w:u w:val="single"/>
        </w:rPr>
        <w:t>NE</w:t>
      </w:r>
      <w:r w:rsidRPr="001F6028">
        <w:rPr>
          <w:rFonts w:asciiTheme="minorHAnsi" w:hAnsiTheme="minorHAnsi"/>
          <w:szCs w:val="21"/>
        </w:rPr>
        <w:t xml:space="preserve">“ nebo uvede </w:t>
      </w:r>
      <w:r w:rsidRPr="001F6028">
        <w:rPr>
          <w:rFonts w:asciiTheme="minorHAnsi" w:hAnsiTheme="minorHAnsi"/>
          <w:szCs w:val="21"/>
          <w:u w:val="single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1F6028" w:rsidRPr="001F6028" w14:paraId="04E70F81" w14:textId="77777777" w:rsidTr="00685D8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14:paraId="15E1CE42" w14:textId="77777777" w:rsidR="001F6028" w:rsidRPr="001F6028" w:rsidRDefault="001F6028" w:rsidP="00685D88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eastAsia="cs-CZ"/>
              </w:rPr>
            </w:pPr>
            <w:r w:rsidRPr="001F6028">
              <w:rPr>
                <w:rFonts w:asciiTheme="minorHAnsi" w:hAnsiTheme="minorHAnsi"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B26D15" w14:textId="77777777" w:rsidR="001F6028" w:rsidRPr="001F6028" w:rsidRDefault="001F6028" w:rsidP="00685D88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eastAsia="cs-CZ"/>
              </w:rPr>
            </w:pPr>
            <w:r w:rsidRPr="001F6028">
              <w:rPr>
                <w:rFonts w:asciiTheme="minorHAnsi" w:hAnsiTheme="minorHAnsi" w:cs="Arial"/>
                <w:b/>
                <w:bCs/>
                <w:sz w:val="20"/>
                <w:lang w:eastAsia="cs-CZ"/>
              </w:rPr>
              <w:t>Nabízené vozidlo</w:t>
            </w:r>
          </w:p>
          <w:p w14:paraId="620F6D75" w14:textId="77777777" w:rsidR="001F6028" w:rsidRPr="001F6028" w:rsidRDefault="001F6028" w:rsidP="00685D88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eastAsia="cs-CZ"/>
              </w:rPr>
            </w:pPr>
            <w:r w:rsidRPr="001F6028">
              <w:rPr>
                <w:rFonts w:asciiTheme="minorHAnsi" w:hAnsiTheme="minorHAnsi"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1F6028" w:rsidRPr="001F6028" w14:paraId="23C52ADD" w14:textId="77777777" w:rsidTr="00685D8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14:paraId="2F4A6DDA" w14:textId="77777777" w:rsidR="001F6028" w:rsidRPr="001F6028" w:rsidRDefault="001F6028" w:rsidP="00685D88">
            <w:pPr>
              <w:rPr>
                <w:rFonts w:asciiTheme="minorHAnsi" w:hAnsiTheme="minorHAnsi" w:cs="Arial"/>
                <w:sz w:val="20"/>
                <w:lang w:eastAsia="ar-SA"/>
              </w:rPr>
            </w:pPr>
            <w:r w:rsidRPr="001F6028">
              <w:rPr>
                <w:rFonts w:asciiTheme="minorHAnsi" w:hAnsiTheme="minorHAnsi" w:cs="Arial"/>
                <w:sz w:val="20"/>
                <w:lang w:eastAsia="ar-SA"/>
              </w:rPr>
              <w:t>Tovární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5565218E" w14:textId="77777777" w:rsidR="001F6028" w:rsidRPr="001F6028" w:rsidRDefault="001F6028" w:rsidP="00685D88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  <w:tr w:rsidR="001F6028" w:rsidRPr="001F6028" w14:paraId="5C1EFD63" w14:textId="77777777" w:rsidTr="00685D88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14:paraId="5E0A37CD" w14:textId="77777777" w:rsidR="001F6028" w:rsidRPr="001F6028" w:rsidRDefault="001F6028" w:rsidP="00685D88">
            <w:pPr>
              <w:rPr>
                <w:rFonts w:asciiTheme="minorHAnsi" w:hAnsiTheme="minorHAnsi" w:cs="Arial"/>
                <w:sz w:val="20"/>
                <w:lang w:eastAsia="ar-SA"/>
              </w:rPr>
            </w:pPr>
            <w:r w:rsidRPr="001F6028">
              <w:rPr>
                <w:rFonts w:asciiTheme="minorHAnsi" w:hAnsiTheme="minorHAnsi" w:cs="Arial"/>
                <w:sz w:val="20"/>
                <w:lang w:eastAsia="ar-SA"/>
              </w:rPr>
              <w:t>Typ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14:paraId="490B934E" w14:textId="77777777" w:rsidR="001F6028" w:rsidRPr="001F6028" w:rsidRDefault="001F6028" w:rsidP="00685D88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</w:tbl>
    <w:p w14:paraId="07661D55" w14:textId="77777777" w:rsidR="007A435E" w:rsidRDefault="007A435E" w:rsidP="007A435E">
      <w:pPr>
        <w:widowControl/>
        <w:spacing w:line="276" w:lineRule="auto"/>
        <w:jc w:val="both"/>
        <w:rPr>
          <w:rFonts w:asciiTheme="minorHAnsi" w:hAnsiTheme="minorHAnsi" w:cs="Arial"/>
          <w:szCs w:val="22"/>
          <w:lang w:eastAsia="ar-SA" w:bidi="ar-SA"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F6028" w:rsidRPr="001F6028" w14:paraId="680D4824" w14:textId="77777777" w:rsidTr="001F6028">
        <w:trPr>
          <w:trHeight w:val="489"/>
        </w:trPr>
        <w:tc>
          <w:tcPr>
            <w:tcW w:w="6663" w:type="dxa"/>
          </w:tcPr>
          <w:p w14:paraId="0D8A6711" w14:textId="77777777" w:rsidR="001F6028" w:rsidRPr="001F6028" w:rsidRDefault="001F602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11A0BA51" w14:textId="77777777" w:rsidR="001F6028" w:rsidRPr="001F6028" w:rsidRDefault="001F602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5E185F4F" w14:textId="77777777" w:rsidR="001F6028" w:rsidRPr="001F6028" w:rsidRDefault="001F602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1F6028" w:rsidRPr="001F6028" w14:paraId="361024AA" w14:textId="3F16F77F" w:rsidTr="001F6028">
        <w:tc>
          <w:tcPr>
            <w:tcW w:w="6663" w:type="dxa"/>
          </w:tcPr>
          <w:p w14:paraId="0B64D370" w14:textId="4B746C21" w:rsidR="001F6028" w:rsidRPr="001F6028" w:rsidRDefault="001F6028" w:rsidP="00F750A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Nové vozidlo min. r. v. 20</w:t>
            </w:r>
            <w:r w:rsid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2</w:t>
            </w:r>
            <w:del w:id="0" w:author="David Jarolím" w:date="2024-04-05T13:33:00Z">
              <w:r w:rsidR="00B707C4" w:rsidDel="00F750AB">
                <w:rPr>
                  <w:rFonts w:asciiTheme="minorHAnsi" w:hAnsiTheme="minorHAnsi" w:cs="Arial"/>
                  <w:sz w:val="20"/>
                  <w:szCs w:val="20"/>
                  <w:lang w:eastAsia="ar-SA" w:bidi="ar-SA"/>
                </w:rPr>
                <w:delText>3</w:delText>
              </w:r>
            </w:del>
            <w:ins w:id="1" w:author="David Jarolím" w:date="2024-04-05T13:33:00Z">
              <w:r w:rsidR="00F750AB">
                <w:rPr>
                  <w:rFonts w:asciiTheme="minorHAnsi" w:hAnsiTheme="minorHAnsi" w:cs="Arial"/>
                  <w:sz w:val="20"/>
                  <w:szCs w:val="20"/>
                  <w:lang w:eastAsia="ar-SA" w:bidi="ar-SA"/>
                </w:rPr>
                <w:t>4</w:t>
              </w:r>
            </w:ins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F219F1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E4C70AA" w14:textId="77E070DE" w:rsidTr="001F6028">
        <w:tc>
          <w:tcPr>
            <w:tcW w:w="6663" w:type="dxa"/>
          </w:tcPr>
          <w:p w14:paraId="245B515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Podvozek s kabinou řidiče.</w:t>
            </w:r>
          </w:p>
        </w:tc>
        <w:tc>
          <w:tcPr>
            <w:tcW w:w="3649" w:type="dxa"/>
            <w:shd w:val="clear" w:color="auto" w:fill="FFFFCC"/>
          </w:tcPr>
          <w:p w14:paraId="7856F440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077BD5E" w14:textId="3AE521FA" w:rsidTr="001F6028">
        <w:tc>
          <w:tcPr>
            <w:tcW w:w="6663" w:type="dxa"/>
          </w:tcPr>
          <w:p w14:paraId="358AFF7A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Najeto max. 300 km.</w:t>
            </w:r>
          </w:p>
        </w:tc>
        <w:tc>
          <w:tcPr>
            <w:tcW w:w="3649" w:type="dxa"/>
            <w:shd w:val="clear" w:color="auto" w:fill="FFFFCC"/>
          </w:tcPr>
          <w:p w14:paraId="03554EDD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6A699A6F" w14:textId="7ABF1BFE" w:rsidTr="001F6028">
        <w:tc>
          <w:tcPr>
            <w:tcW w:w="6663" w:type="dxa"/>
          </w:tcPr>
          <w:p w14:paraId="7CA89503" w14:textId="1350A150" w:rsidR="001F6028" w:rsidRPr="001F6028" w:rsidRDefault="001F6028" w:rsidP="00D41AB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Motor přeplňovaný vznětový min. objem 19</w:t>
            </w:r>
            <w:r w:rsidR="00D41AB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50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ccm.</w:t>
            </w:r>
          </w:p>
        </w:tc>
        <w:tc>
          <w:tcPr>
            <w:tcW w:w="3649" w:type="dxa"/>
            <w:shd w:val="clear" w:color="auto" w:fill="FFFFCC"/>
          </w:tcPr>
          <w:p w14:paraId="10A1E9D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42BB25AA" w14:textId="2E93E226" w:rsidTr="001F6028">
        <w:tc>
          <w:tcPr>
            <w:tcW w:w="6663" w:type="dxa"/>
          </w:tcPr>
          <w:p w14:paraId="70568863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Maximální výkon motoru min. 130 kW, maximální krouticí moment min. 410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Nm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A57A2DE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4E1D963" w14:textId="0F102167" w:rsidTr="001F6028">
        <w:tc>
          <w:tcPr>
            <w:tcW w:w="6663" w:type="dxa"/>
          </w:tcPr>
          <w:p w14:paraId="20A0D396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Motor exhalační norma min. Euro 6.</w:t>
            </w:r>
          </w:p>
        </w:tc>
        <w:tc>
          <w:tcPr>
            <w:tcW w:w="3649" w:type="dxa"/>
            <w:shd w:val="clear" w:color="auto" w:fill="FFFFCC"/>
          </w:tcPr>
          <w:p w14:paraId="78DE1E8B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CA24324" w14:textId="7C46A830" w:rsidTr="001F6028">
        <w:tc>
          <w:tcPr>
            <w:tcW w:w="6663" w:type="dxa"/>
          </w:tcPr>
          <w:p w14:paraId="775D9822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Největší technicky přípustná/povolená hmotnost max. 4 100 kg.</w:t>
            </w:r>
          </w:p>
        </w:tc>
        <w:tc>
          <w:tcPr>
            <w:tcW w:w="3649" w:type="dxa"/>
            <w:shd w:val="clear" w:color="auto" w:fill="FFFFCC"/>
          </w:tcPr>
          <w:p w14:paraId="3DAF36A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2B7497F0" w14:textId="05D01F80" w:rsidTr="001F6028">
        <w:tc>
          <w:tcPr>
            <w:tcW w:w="6663" w:type="dxa"/>
          </w:tcPr>
          <w:p w14:paraId="57F6A06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Bez tachografu.</w:t>
            </w:r>
          </w:p>
        </w:tc>
        <w:tc>
          <w:tcPr>
            <w:tcW w:w="3649" w:type="dxa"/>
            <w:shd w:val="clear" w:color="auto" w:fill="FFFFCC"/>
          </w:tcPr>
          <w:p w14:paraId="1C5536E3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58A9D95" w14:textId="0C275D96" w:rsidTr="001F6028">
        <w:tc>
          <w:tcPr>
            <w:tcW w:w="6663" w:type="dxa"/>
          </w:tcPr>
          <w:p w14:paraId="32F5AA14" w14:textId="259F9096" w:rsidR="001F6028" w:rsidRPr="001F6028" w:rsidRDefault="001F6028" w:rsidP="00F750A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Bez omezovače rychlosti, omezení pouze maximální konstrukční rychlostí uvedenou v</w:t>
            </w:r>
            <w:del w:id="2" w:author="David Jarolím" w:date="2024-04-05T13:33:00Z">
              <w:r w:rsidRPr="001F6028" w:rsidDel="00F750AB">
                <w:rPr>
                  <w:rFonts w:asciiTheme="minorHAnsi" w:hAnsiTheme="minorHAnsi" w:cs="Arial"/>
                  <w:sz w:val="20"/>
                  <w:szCs w:val="20"/>
                  <w:lang w:eastAsia="ar-SA" w:bidi="ar-SA"/>
                </w:rPr>
                <w:delText> </w:delText>
              </w:r>
            </w:del>
            <w:ins w:id="3" w:author="David Jarolím" w:date="2024-04-05T13:33:00Z">
              <w:r w:rsidR="00F750AB">
                <w:rPr>
                  <w:rFonts w:asciiTheme="minorHAnsi" w:hAnsiTheme="minorHAnsi" w:cs="Arial"/>
                  <w:sz w:val="20"/>
                  <w:szCs w:val="20"/>
                  <w:lang w:eastAsia="ar-SA" w:bidi="ar-SA"/>
                </w:rPr>
                <w:t> </w:t>
              </w:r>
            </w:ins>
            <w:del w:id="4" w:author="David Jarolím" w:date="2024-04-05T13:33:00Z">
              <w:r w:rsidRPr="001F6028" w:rsidDel="00F750AB">
                <w:rPr>
                  <w:rFonts w:asciiTheme="minorHAnsi" w:hAnsiTheme="minorHAnsi" w:cs="Arial"/>
                  <w:sz w:val="20"/>
                  <w:szCs w:val="20"/>
                  <w:lang w:eastAsia="ar-SA" w:bidi="ar-SA"/>
                </w:rPr>
                <w:delText>TP</w:delText>
              </w:r>
            </w:del>
            <w:ins w:id="5" w:author="David Jarolím" w:date="2024-04-05T13:33:00Z">
              <w:r w:rsidR="00F750AB">
                <w:rPr>
                  <w:rFonts w:asciiTheme="minorHAnsi" w:hAnsiTheme="minorHAnsi" w:cs="Arial"/>
                  <w:sz w:val="20"/>
                  <w:szCs w:val="20"/>
                  <w:lang w:eastAsia="ar-SA" w:bidi="ar-SA"/>
                </w:rPr>
                <w:t>COC listu</w:t>
              </w:r>
            </w:ins>
            <w:bookmarkStart w:id="6" w:name="_GoBack"/>
            <w:bookmarkEnd w:id="6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vozidla.</w:t>
            </w:r>
          </w:p>
        </w:tc>
        <w:tc>
          <w:tcPr>
            <w:tcW w:w="3649" w:type="dxa"/>
            <w:shd w:val="clear" w:color="auto" w:fill="FFFFCC"/>
          </w:tcPr>
          <w:p w14:paraId="5D3E030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B63EA78" w14:textId="2F0724F2" w:rsidTr="001F6028">
        <w:tc>
          <w:tcPr>
            <w:tcW w:w="6663" w:type="dxa"/>
          </w:tcPr>
          <w:p w14:paraId="01CC083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Kabina řidiče v konfiguraci sedadel 1+1, obě sedadla min. s 1 ks loketní opěrkou vnitřní, bederní opěrkou, výškově nastavitelná, obě sedadla vyhřívaná s odděleným nastavením.</w:t>
            </w:r>
          </w:p>
        </w:tc>
        <w:tc>
          <w:tcPr>
            <w:tcW w:w="3649" w:type="dxa"/>
            <w:shd w:val="clear" w:color="auto" w:fill="FFFFCC"/>
          </w:tcPr>
          <w:p w14:paraId="402125FD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4E80A6E9" w14:textId="52BB3F17" w:rsidTr="001F6028">
        <w:tc>
          <w:tcPr>
            <w:tcW w:w="6663" w:type="dxa"/>
          </w:tcPr>
          <w:p w14:paraId="1326B1D3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Uzamykatelná schránka v kabině řidiče.</w:t>
            </w:r>
          </w:p>
        </w:tc>
        <w:tc>
          <w:tcPr>
            <w:tcW w:w="3649" w:type="dxa"/>
            <w:shd w:val="clear" w:color="auto" w:fill="FFFFCC"/>
          </w:tcPr>
          <w:p w14:paraId="7470299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BBE6E34" w14:textId="0DF7CC8A" w:rsidTr="001F6028">
        <w:tc>
          <w:tcPr>
            <w:tcW w:w="6663" w:type="dxa"/>
          </w:tcPr>
          <w:p w14:paraId="38901D3D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Nastavitelná výšková poloha volantu, nastavitelná vzdálenost volantu od sedadla řidiče. </w:t>
            </w:r>
          </w:p>
        </w:tc>
        <w:tc>
          <w:tcPr>
            <w:tcW w:w="3649" w:type="dxa"/>
            <w:shd w:val="clear" w:color="auto" w:fill="FFFFCC"/>
          </w:tcPr>
          <w:p w14:paraId="766E7F67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C0CA210" w14:textId="081A983E" w:rsidTr="001F6028">
        <w:tc>
          <w:tcPr>
            <w:tcW w:w="6663" w:type="dxa"/>
          </w:tcPr>
          <w:p w14:paraId="2396677B" w14:textId="36CE5B38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Pohon všech kol s mechanickou uzávěrkou diferenciálu</w:t>
            </w:r>
            <w:r w:rsidR="00D41AB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nebo terénní redukcí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F4F45E1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2D3B0E90" w14:textId="1F38D442" w:rsidTr="001F6028">
        <w:tc>
          <w:tcPr>
            <w:tcW w:w="6663" w:type="dxa"/>
          </w:tcPr>
          <w:p w14:paraId="6BB22B7B" w14:textId="72D642C7" w:rsidR="001F6028" w:rsidRPr="001F6028" w:rsidRDefault="001F6028" w:rsidP="00D41AB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Asistent rozjezdu do kopce, ABS, elektronický stabilizační systém, protiprokluzový systém zajišťující přenos hnací s</w:t>
            </w:r>
            <w:r w:rsidR="00D41AB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íly od motoru na povrch vozovky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  <w:r w:rsidR="00D41AB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="00D41ABA" w:rsidRP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Asistent pro kompenzaci bočního větru.</w:t>
            </w:r>
          </w:p>
        </w:tc>
        <w:tc>
          <w:tcPr>
            <w:tcW w:w="3649" w:type="dxa"/>
            <w:shd w:val="clear" w:color="auto" w:fill="FFFFCC"/>
          </w:tcPr>
          <w:p w14:paraId="6233A3D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E49C41F" w14:textId="72217453" w:rsidTr="001F6028">
        <w:tc>
          <w:tcPr>
            <w:tcW w:w="6663" w:type="dxa"/>
          </w:tcPr>
          <w:p w14:paraId="4DAA6DF9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Offroad asistent pro jízdu z kopce po nezpevněném terénu, nebo redukce převodovky.</w:t>
            </w:r>
          </w:p>
        </w:tc>
        <w:tc>
          <w:tcPr>
            <w:tcW w:w="3649" w:type="dxa"/>
            <w:shd w:val="clear" w:color="auto" w:fill="FFFFCC"/>
          </w:tcPr>
          <w:p w14:paraId="087892B6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1A88C59" w14:textId="14A0FBA7" w:rsidTr="001F6028">
        <w:tc>
          <w:tcPr>
            <w:tcW w:w="6663" w:type="dxa"/>
          </w:tcPr>
          <w:p w14:paraId="0EF5AADD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Spodní kryt motoru.</w:t>
            </w:r>
          </w:p>
        </w:tc>
        <w:tc>
          <w:tcPr>
            <w:tcW w:w="3649" w:type="dxa"/>
            <w:shd w:val="clear" w:color="auto" w:fill="FFFFCC"/>
          </w:tcPr>
          <w:p w14:paraId="7EE2FD9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08994CF" w14:textId="6527BECE" w:rsidTr="001F6028">
        <w:tc>
          <w:tcPr>
            <w:tcW w:w="6663" w:type="dxa"/>
          </w:tcPr>
          <w:p w14:paraId="3A1CDE51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  <w:t>Kotoučové brzdy na všech kolech, hydraulické ovládání provozní brzdy.</w:t>
            </w:r>
          </w:p>
        </w:tc>
        <w:tc>
          <w:tcPr>
            <w:tcW w:w="3649" w:type="dxa"/>
            <w:shd w:val="clear" w:color="auto" w:fill="FFFFCC"/>
          </w:tcPr>
          <w:p w14:paraId="40CFD827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61CCE894" w14:textId="00A4188E" w:rsidTr="001F6028">
        <w:tc>
          <w:tcPr>
            <w:tcW w:w="6663" w:type="dxa"/>
          </w:tcPr>
          <w:p w14:paraId="391E7DCD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Otáčkoměr, imobilizér, servořízení s proměnlivým účinkem.</w:t>
            </w:r>
          </w:p>
        </w:tc>
        <w:tc>
          <w:tcPr>
            <w:tcW w:w="3649" w:type="dxa"/>
            <w:shd w:val="clear" w:color="auto" w:fill="FFFFCC"/>
          </w:tcPr>
          <w:p w14:paraId="324E9E8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6F4523C" w14:textId="0D24A1ED" w:rsidTr="001F6028">
        <w:tc>
          <w:tcPr>
            <w:tcW w:w="6663" w:type="dxa"/>
          </w:tcPr>
          <w:p w14:paraId="0D036989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Multifunkční ukazatel palubní počítač (ukazatel min. vnější teploty, spotřeby paliva a dojezdu).</w:t>
            </w:r>
          </w:p>
        </w:tc>
        <w:tc>
          <w:tcPr>
            <w:tcW w:w="3649" w:type="dxa"/>
            <w:shd w:val="clear" w:color="auto" w:fill="FFFFCC"/>
          </w:tcPr>
          <w:p w14:paraId="5164A9E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35447CA" w14:textId="1DD69F81" w:rsidTr="001F6028">
        <w:tc>
          <w:tcPr>
            <w:tcW w:w="6663" w:type="dxa"/>
          </w:tcPr>
          <w:p w14:paraId="76039ABD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Příprava pro třetí brzdové světlo.</w:t>
            </w:r>
          </w:p>
        </w:tc>
        <w:tc>
          <w:tcPr>
            <w:tcW w:w="3649" w:type="dxa"/>
            <w:shd w:val="clear" w:color="auto" w:fill="FFFFCC"/>
          </w:tcPr>
          <w:p w14:paraId="4DB1E9D6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2878A8E0" w14:textId="3D6485A4" w:rsidTr="001F6028">
        <w:tc>
          <w:tcPr>
            <w:tcW w:w="6663" w:type="dxa"/>
          </w:tcPr>
          <w:p w14:paraId="5352BF10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Příprava pro střešní odbočovací světla.</w:t>
            </w:r>
          </w:p>
        </w:tc>
        <w:tc>
          <w:tcPr>
            <w:tcW w:w="3649" w:type="dxa"/>
            <w:shd w:val="clear" w:color="auto" w:fill="FFFFCC"/>
          </w:tcPr>
          <w:p w14:paraId="5467C8AE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E815A38" w14:textId="2C8AAED4" w:rsidTr="001F6028">
        <w:tc>
          <w:tcPr>
            <w:tcW w:w="6663" w:type="dxa"/>
          </w:tcPr>
          <w:p w14:paraId="37F35E9C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Airbag řidiče a spolujezdce včetně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předpínačů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bezpečnostních pásů. Bezpečnostní pásy řidiče a spolujezdce výškově nastavitelné.</w:t>
            </w:r>
          </w:p>
        </w:tc>
        <w:tc>
          <w:tcPr>
            <w:tcW w:w="3649" w:type="dxa"/>
            <w:shd w:val="clear" w:color="auto" w:fill="FFFFCC"/>
          </w:tcPr>
          <w:p w14:paraId="5F61B8E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F4C4BEA" w14:textId="42FF7778" w:rsidTr="001F6028">
        <w:tc>
          <w:tcPr>
            <w:tcW w:w="6663" w:type="dxa"/>
          </w:tcPr>
          <w:p w14:paraId="136EDE21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Min. manuální šestistupňová převodovka ve směru vpřed, může být nabídnuta i převodovka automatická s minimálně šesti stupni ve směru vpřed. </w:t>
            </w:r>
          </w:p>
        </w:tc>
        <w:tc>
          <w:tcPr>
            <w:tcW w:w="3649" w:type="dxa"/>
            <w:shd w:val="clear" w:color="auto" w:fill="FFFFCC"/>
          </w:tcPr>
          <w:p w14:paraId="5D97129B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2E223A6" w14:textId="07B1A040" w:rsidTr="001F6028">
        <w:tc>
          <w:tcPr>
            <w:tcW w:w="6663" w:type="dxa"/>
          </w:tcPr>
          <w:p w14:paraId="4D092520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Rozvor min. 3 640 mm.</w:t>
            </w:r>
          </w:p>
        </w:tc>
        <w:tc>
          <w:tcPr>
            <w:tcW w:w="3649" w:type="dxa"/>
            <w:shd w:val="clear" w:color="auto" w:fill="FFFFCC"/>
          </w:tcPr>
          <w:p w14:paraId="445D65DB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A1FD836" w14:textId="4E195BA6" w:rsidTr="001F6028">
        <w:tc>
          <w:tcPr>
            <w:tcW w:w="6663" w:type="dxa"/>
          </w:tcPr>
          <w:p w14:paraId="687E8E24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Lapače nečistot vpředu. </w:t>
            </w:r>
          </w:p>
        </w:tc>
        <w:tc>
          <w:tcPr>
            <w:tcW w:w="3649" w:type="dxa"/>
            <w:shd w:val="clear" w:color="auto" w:fill="FFFFCC"/>
          </w:tcPr>
          <w:p w14:paraId="3DDDC80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F736B92" w14:textId="004F440F" w:rsidTr="001F6028">
        <w:tc>
          <w:tcPr>
            <w:tcW w:w="6663" w:type="dxa"/>
          </w:tcPr>
          <w:p w14:paraId="12B6875B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Tónovaná skla kabiny řidiče, min. prosklení kabiny řidiče čelní sklo, dveře řidič a spolujezdec.</w:t>
            </w:r>
          </w:p>
        </w:tc>
        <w:tc>
          <w:tcPr>
            <w:tcW w:w="3649" w:type="dxa"/>
            <w:shd w:val="clear" w:color="auto" w:fill="FFFFCC"/>
          </w:tcPr>
          <w:p w14:paraId="7BF29790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4180B3CA" w14:textId="24AD5E49" w:rsidTr="001F6028">
        <w:tc>
          <w:tcPr>
            <w:tcW w:w="6663" w:type="dxa"/>
          </w:tcPr>
          <w:p w14:paraId="09F2C51E" w14:textId="5159CB36" w:rsidR="001F6028" w:rsidRPr="001F6028" w:rsidRDefault="001F6028" w:rsidP="00B51C49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Prodloužená záruka min. 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5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let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s možným omezením najetí min. 200.000 km (dodavatel může nabídnout více).</w:t>
            </w:r>
          </w:p>
        </w:tc>
        <w:tc>
          <w:tcPr>
            <w:tcW w:w="3649" w:type="dxa"/>
            <w:shd w:val="clear" w:color="auto" w:fill="FFFFCC"/>
          </w:tcPr>
          <w:p w14:paraId="2A06D8D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F95C9FD" w14:textId="63B933B3" w:rsidTr="001F6028">
        <w:tc>
          <w:tcPr>
            <w:tcW w:w="6663" w:type="dxa"/>
          </w:tcPr>
          <w:p w14:paraId="017E2673" w14:textId="62D064C4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Barva karoserie sírově žlutá RAL 1016</w:t>
            </w:r>
            <w:r w:rsidR="00117BCB" w:rsidRP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,</w:t>
            </w:r>
            <w:r w:rsidR="00117BCB" w:rsidRPr="00117BCB">
              <w:rPr>
                <w:rFonts w:asciiTheme="minorHAnsi" w:eastAsia="Times New Roman" w:hAnsiTheme="minorHAnsi" w:cs="Arial"/>
                <w:szCs w:val="20"/>
                <w:lang w:eastAsia="ar-SA" w:bidi="ar-SA"/>
              </w:rPr>
              <w:t xml:space="preserve"> </w:t>
            </w:r>
            <w:r w:rsidR="00117BCB" w:rsidRP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lakování od výrobce vozidla v 1. stupni výroby.</w:t>
            </w:r>
          </w:p>
        </w:tc>
        <w:tc>
          <w:tcPr>
            <w:tcW w:w="3649" w:type="dxa"/>
            <w:shd w:val="clear" w:color="auto" w:fill="FFFFCC"/>
          </w:tcPr>
          <w:p w14:paraId="53014F70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22607ECA" w14:textId="74516DBA" w:rsidTr="001F6028">
        <w:tc>
          <w:tcPr>
            <w:tcW w:w="6663" w:type="dxa"/>
          </w:tcPr>
          <w:p w14:paraId="1072E24E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Přední mlhové reflektory integrované v nárazníku s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přisvěcováním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do zatáčky.</w:t>
            </w:r>
          </w:p>
        </w:tc>
        <w:tc>
          <w:tcPr>
            <w:tcW w:w="3649" w:type="dxa"/>
            <w:shd w:val="clear" w:color="auto" w:fill="FFFFCC"/>
          </w:tcPr>
          <w:p w14:paraId="72EB63F1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83D45C5" w14:textId="4B65F9A1" w:rsidTr="001F6028">
        <w:tc>
          <w:tcPr>
            <w:tcW w:w="6663" w:type="dxa"/>
          </w:tcPr>
          <w:p w14:paraId="6AECC48D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Přední LED hlavní světlomety s automatickým spuštěním, LED denní svícení s automatickým spuštěním.</w:t>
            </w:r>
          </w:p>
        </w:tc>
        <w:tc>
          <w:tcPr>
            <w:tcW w:w="3649" w:type="dxa"/>
            <w:shd w:val="clear" w:color="auto" w:fill="FFFFCC"/>
          </w:tcPr>
          <w:p w14:paraId="222670AE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BEA650C" w14:textId="37BD78DC" w:rsidTr="001F6028">
        <w:tc>
          <w:tcPr>
            <w:tcW w:w="6663" w:type="dxa"/>
          </w:tcPr>
          <w:p w14:paraId="01AA4374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Boční poziční světla.</w:t>
            </w:r>
          </w:p>
        </w:tc>
        <w:tc>
          <w:tcPr>
            <w:tcW w:w="3649" w:type="dxa"/>
            <w:shd w:val="clear" w:color="auto" w:fill="FFFFCC"/>
          </w:tcPr>
          <w:p w14:paraId="7AD26BDB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12EBF96" w14:textId="7580ABE3" w:rsidTr="001F6028">
        <w:tc>
          <w:tcPr>
            <w:tcW w:w="6663" w:type="dxa"/>
          </w:tcPr>
          <w:p w14:paraId="6A336822" w14:textId="3CD08C34" w:rsidR="001F6028" w:rsidRPr="001F6028" w:rsidRDefault="001F6028" w:rsidP="00B51C49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Dr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uhý akumulátor pro </w:t>
            </w:r>
            <w:r w:rsid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ástavbu 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AGM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min. 9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0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Ah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., bezúdržbový s dělícím relé a monitorováním stavu akumulátoru.</w:t>
            </w:r>
          </w:p>
        </w:tc>
        <w:tc>
          <w:tcPr>
            <w:tcW w:w="3649" w:type="dxa"/>
            <w:shd w:val="clear" w:color="auto" w:fill="FFFFCC"/>
          </w:tcPr>
          <w:p w14:paraId="644F2311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657B279" w14:textId="4B0129E7" w:rsidTr="001F6028">
        <w:tc>
          <w:tcPr>
            <w:tcW w:w="6663" w:type="dxa"/>
          </w:tcPr>
          <w:p w14:paraId="0978B22A" w14:textId="32886F43" w:rsidR="001F6028" w:rsidRPr="001F6028" w:rsidRDefault="001F6028" w:rsidP="00B51C49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Zesílený alternátor min. 250 A, akumulátor pro motor 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AGM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06B15DE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8409A46" w14:textId="5D6B6E35" w:rsidTr="001F6028">
        <w:tc>
          <w:tcPr>
            <w:tcW w:w="6663" w:type="dxa"/>
          </w:tcPr>
          <w:p w14:paraId="1D66B529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Anténa autorádia, min. 4 ks reproduktoru v kabině řidiče.</w:t>
            </w:r>
          </w:p>
        </w:tc>
        <w:tc>
          <w:tcPr>
            <w:tcW w:w="3649" w:type="dxa"/>
            <w:shd w:val="clear" w:color="auto" w:fill="FFFFCC"/>
          </w:tcPr>
          <w:p w14:paraId="7D6FCF8D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5F61226" w14:textId="457A4E6E" w:rsidTr="001F6028">
        <w:tc>
          <w:tcPr>
            <w:tcW w:w="6663" w:type="dxa"/>
          </w:tcPr>
          <w:p w14:paraId="316B21A2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Centrální zamykání s dálkovým ovládáním, 2 ks funkční klíč, možnost uzamčení a odemčení vozidla zevnitř z místa řidiče.</w:t>
            </w:r>
          </w:p>
        </w:tc>
        <w:tc>
          <w:tcPr>
            <w:tcW w:w="3649" w:type="dxa"/>
            <w:shd w:val="clear" w:color="auto" w:fill="FFFFCC"/>
          </w:tcPr>
          <w:p w14:paraId="001FB5B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6DB0D6AF" w14:textId="5B8A1812" w:rsidTr="001F6028">
        <w:tc>
          <w:tcPr>
            <w:tcW w:w="6663" w:type="dxa"/>
          </w:tcPr>
          <w:p w14:paraId="7C2334E3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Vnější zrcátka elektricky nastavitelná a vyhřívaná na prodloužených ramenech, včetně doplňkových zrcátek pro sledování mrtvého úhlu za vozidlem.</w:t>
            </w:r>
          </w:p>
        </w:tc>
        <w:tc>
          <w:tcPr>
            <w:tcW w:w="3649" w:type="dxa"/>
            <w:shd w:val="clear" w:color="auto" w:fill="FFFFCC"/>
          </w:tcPr>
          <w:p w14:paraId="5BCA6366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E161453" w14:textId="7E5427C1" w:rsidTr="001F6028">
        <w:tc>
          <w:tcPr>
            <w:tcW w:w="6663" w:type="dxa"/>
          </w:tcPr>
          <w:p w14:paraId="3428D8E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Elektricky ovládaná okna vpředu.</w:t>
            </w:r>
          </w:p>
        </w:tc>
        <w:tc>
          <w:tcPr>
            <w:tcW w:w="3649" w:type="dxa"/>
            <w:shd w:val="clear" w:color="auto" w:fill="FFFFCC"/>
          </w:tcPr>
          <w:p w14:paraId="7D85FFEF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907E0D7" w14:textId="18B87886" w:rsidTr="001F6028">
        <w:tc>
          <w:tcPr>
            <w:tcW w:w="6663" w:type="dxa"/>
          </w:tcPr>
          <w:p w14:paraId="50167809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Dešťový senzor stěračů čelního skla, vnitřní zpětné zrcátko.</w:t>
            </w:r>
          </w:p>
        </w:tc>
        <w:tc>
          <w:tcPr>
            <w:tcW w:w="3649" w:type="dxa"/>
            <w:shd w:val="clear" w:color="auto" w:fill="FFFFCC"/>
          </w:tcPr>
          <w:p w14:paraId="77F47A87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2F8EA627" w14:textId="790D82AD" w:rsidTr="001F6028">
        <w:tc>
          <w:tcPr>
            <w:tcW w:w="6663" w:type="dxa"/>
          </w:tcPr>
          <w:p w14:paraId="0E495D5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Parkovací senzory vpředu a vzadu min. akustické upozornění řidiče na překážku (může být dodáno výrobcem v 2. stupni výroby).</w:t>
            </w:r>
          </w:p>
        </w:tc>
        <w:tc>
          <w:tcPr>
            <w:tcW w:w="3649" w:type="dxa"/>
            <w:shd w:val="clear" w:color="auto" w:fill="FFFFCC"/>
          </w:tcPr>
          <w:p w14:paraId="165B2DF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61D5D91" w14:textId="42FE6392" w:rsidTr="001F6028">
        <w:tc>
          <w:tcPr>
            <w:tcW w:w="6663" w:type="dxa"/>
          </w:tcPr>
          <w:p w14:paraId="0E88EDF4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Příprava pro zadní parkovací kameru se zobrazením v zorném poli řidiče.</w:t>
            </w:r>
          </w:p>
        </w:tc>
        <w:tc>
          <w:tcPr>
            <w:tcW w:w="3649" w:type="dxa"/>
            <w:shd w:val="clear" w:color="auto" w:fill="FFFFCC"/>
          </w:tcPr>
          <w:p w14:paraId="343EBCE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25AA4AC6" w14:textId="65E16366" w:rsidTr="001F6028">
        <w:tc>
          <w:tcPr>
            <w:tcW w:w="6663" w:type="dxa"/>
          </w:tcPr>
          <w:p w14:paraId="1F9B58CC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Klimatizace kabiny řidiče.</w:t>
            </w:r>
          </w:p>
        </w:tc>
        <w:tc>
          <w:tcPr>
            <w:tcW w:w="3649" w:type="dxa"/>
            <w:shd w:val="clear" w:color="auto" w:fill="FFFFCC"/>
          </w:tcPr>
          <w:p w14:paraId="12AF2177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49497267" w14:textId="63A38ACD" w:rsidTr="001F6028">
        <w:tc>
          <w:tcPr>
            <w:tcW w:w="6663" w:type="dxa"/>
          </w:tcPr>
          <w:p w14:paraId="11035E6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Přihřívač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chladicí kapaliny motoru naftový s automatickým spouštěním ohřevu chladicí kapaliny s funkcí nezávislého naftového topení včetně dálkového ovládání.</w:t>
            </w:r>
          </w:p>
        </w:tc>
        <w:tc>
          <w:tcPr>
            <w:tcW w:w="3649" w:type="dxa"/>
            <w:shd w:val="clear" w:color="auto" w:fill="FFFFCC"/>
          </w:tcPr>
          <w:p w14:paraId="1410B9A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B6C0119" w14:textId="60AE498D" w:rsidTr="001F6028">
        <w:tc>
          <w:tcPr>
            <w:tcW w:w="6663" w:type="dxa"/>
          </w:tcPr>
          <w:p w14:paraId="21B6C338" w14:textId="37213083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DIN šachta pod stropem</w:t>
            </w:r>
            <w:r w:rsidR="00B51C4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nebo pod přístrojovou deskou u spolujezdce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kabině řidiče.</w:t>
            </w:r>
          </w:p>
        </w:tc>
        <w:tc>
          <w:tcPr>
            <w:tcW w:w="3649" w:type="dxa"/>
            <w:shd w:val="clear" w:color="auto" w:fill="FFFFCC"/>
          </w:tcPr>
          <w:p w14:paraId="19488DED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0AF073A" w14:textId="0F797F90" w:rsidTr="001F6028">
        <w:tc>
          <w:tcPr>
            <w:tcW w:w="6663" w:type="dxa"/>
          </w:tcPr>
          <w:p w14:paraId="79732067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Konzole na palubní desce pro přídavné vypínače, konsole nesmí omezovat výhled řidiče.</w:t>
            </w:r>
          </w:p>
        </w:tc>
        <w:tc>
          <w:tcPr>
            <w:tcW w:w="3649" w:type="dxa"/>
            <w:shd w:val="clear" w:color="auto" w:fill="FFFFCC"/>
          </w:tcPr>
          <w:p w14:paraId="431F6F36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1A5BFD4" w14:textId="27FA316D" w:rsidTr="001F6028">
        <w:tc>
          <w:tcPr>
            <w:tcW w:w="6663" w:type="dxa"/>
          </w:tcPr>
          <w:p w14:paraId="65B526FE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Čtecí světlo vpředu, min. 1 ks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zapalovačová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zásuvka 12V.</w:t>
            </w:r>
          </w:p>
        </w:tc>
        <w:tc>
          <w:tcPr>
            <w:tcW w:w="3649" w:type="dxa"/>
            <w:shd w:val="clear" w:color="auto" w:fill="FFFFCC"/>
          </w:tcPr>
          <w:p w14:paraId="4446EF06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6D71F75" w14:textId="704C9D82" w:rsidTr="001F6028">
        <w:tc>
          <w:tcPr>
            <w:tcW w:w="6663" w:type="dxa"/>
          </w:tcPr>
          <w:p w14:paraId="7EBD14E2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Osvětlení nástupních schodů kabiny řidiče.</w:t>
            </w:r>
          </w:p>
        </w:tc>
        <w:tc>
          <w:tcPr>
            <w:tcW w:w="3649" w:type="dxa"/>
            <w:shd w:val="clear" w:color="auto" w:fill="FFFFCC"/>
          </w:tcPr>
          <w:p w14:paraId="4643666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8D33A23" w14:textId="22BB95A5" w:rsidTr="001F6028">
        <w:tc>
          <w:tcPr>
            <w:tcW w:w="6663" w:type="dxa"/>
          </w:tcPr>
          <w:p w14:paraId="75DEA0FE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Zesílené tlumiče pérování, stabilizátor přední nápravy.</w:t>
            </w:r>
          </w:p>
        </w:tc>
        <w:tc>
          <w:tcPr>
            <w:tcW w:w="3649" w:type="dxa"/>
            <w:shd w:val="clear" w:color="auto" w:fill="FFFFCC"/>
          </w:tcPr>
          <w:p w14:paraId="11689ED4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CF10AA2" w14:textId="75A1F438" w:rsidTr="001F6028">
        <w:tc>
          <w:tcPr>
            <w:tcW w:w="6663" w:type="dxa"/>
          </w:tcPr>
          <w:p w14:paraId="5A6A594F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Lakování předního nárazníku v barvě sírově žluté (RAL 1016), lakování nárazníku v rozsahu určeném výrobcem v 1. stupni výroby, podle typu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nabídnutého vozidla. Zadavatel připouští dodatečné lakování nárazníku určeného k dodatečnému lakování.</w:t>
            </w:r>
          </w:p>
        </w:tc>
        <w:tc>
          <w:tcPr>
            <w:tcW w:w="3649" w:type="dxa"/>
            <w:shd w:val="clear" w:color="auto" w:fill="FFFFCC"/>
          </w:tcPr>
          <w:p w14:paraId="6122F3F0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ED2E8CA" w14:textId="14F53819" w:rsidTr="001F6028">
        <w:tc>
          <w:tcPr>
            <w:tcW w:w="6663" w:type="dxa"/>
          </w:tcPr>
          <w:p w14:paraId="0631C804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Systém umožňující nechat motor uzamčeného vozidla v chodu, se zataženou ruční brzdou, bez klíče v zapalování, včetně uzamčení vozu dálkovým ovladačem v klíčku od vozidla.</w:t>
            </w:r>
          </w:p>
        </w:tc>
        <w:tc>
          <w:tcPr>
            <w:tcW w:w="3649" w:type="dxa"/>
            <w:shd w:val="clear" w:color="auto" w:fill="FFFFCC"/>
          </w:tcPr>
          <w:p w14:paraId="1E75DEDE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034D8F75" w14:textId="2AF39E93" w:rsidTr="001F6028">
        <w:tc>
          <w:tcPr>
            <w:tcW w:w="6663" w:type="dxa"/>
          </w:tcPr>
          <w:p w14:paraId="3C397516" w14:textId="5017402E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Osazení vozidla typem pneumatik odpovídajícím zatížení jednotlivých náprav po instal</w:t>
            </w:r>
            <w:r w:rsid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aci </w:t>
            </w:r>
            <w:r w:rsidR="0073780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ástavby.</w:t>
            </w:r>
          </w:p>
        </w:tc>
        <w:tc>
          <w:tcPr>
            <w:tcW w:w="3649" w:type="dxa"/>
            <w:shd w:val="clear" w:color="auto" w:fill="FFFFCC"/>
          </w:tcPr>
          <w:p w14:paraId="5F17428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E11BD39" w14:textId="1A5FCF58" w:rsidTr="001F6028">
        <w:tc>
          <w:tcPr>
            <w:tcW w:w="6663" w:type="dxa"/>
          </w:tcPr>
          <w:p w14:paraId="51853366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Středové kryty kol, kola min. 16“.</w:t>
            </w:r>
          </w:p>
        </w:tc>
        <w:tc>
          <w:tcPr>
            <w:tcW w:w="3649" w:type="dxa"/>
            <w:shd w:val="clear" w:color="auto" w:fill="FFFFCC"/>
          </w:tcPr>
          <w:p w14:paraId="68A23371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D6532D7" w14:textId="319C530A" w:rsidTr="001F6028">
        <w:tc>
          <w:tcPr>
            <w:tcW w:w="6663" w:type="dxa"/>
          </w:tcPr>
          <w:p w14:paraId="09953D81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Plnohodnotné rezervní kolo včetně heveru a klíče na kola.</w:t>
            </w:r>
          </w:p>
        </w:tc>
        <w:tc>
          <w:tcPr>
            <w:tcW w:w="3649" w:type="dxa"/>
            <w:shd w:val="clear" w:color="auto" w:fill="FFFFCC"/>
          </w:tcPr>
          <w:p w14:paraId="552A6A11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601ECAFE" w14:textId="5733FA4C" w:rsidTr="001F6028">
        <w:tc>
          <w:tcPr>
            <w:tcW w:w="6663" w:type="dxa"/>
          </w:tcPr>
          <w:p w14:paraId="6E5C25B0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 ohledem na podmínky při budoucím provozování vozidla,</w:t>
            </w:r>
            <w:r w:rsidRPr="001F60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zadavatel požaduje dodání vozidla na celoročních pneumatikách schváleného typu, včetně rezervního kola.</w:t>
            </w:r>
          </w:p>
        </w:tc>
        <w:tc>
          <w:tcPr>
            <w:tcW w:w="3649" w:type="dxa"/>
            <w:shd w:val="clear" w:color="auto" w:fill="FFFFCC"/>
          </w:tcPr>
          <w:p w14:paraId="00161393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9BF4AF9" w14:textId="69F99956" w:rsidTr="001F6028">
        <w:tc>
          <w:tcPr>
            <w:tcW w:w="6663" w:type="dxa"/>
          </w:tcPr>
          <w:p w14:paraId="185E6E6F" w14:textId="1F425151" w:rsidR="001F6028" w:rsidRPr="001F6028" w:rsidRDefault="00B22079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Palubní </w:t>
            </w:r>
            <w:proofErr w:type="spellStart"/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infotainment</w:t>
            </w:r>
            <w:proofErr w:type="spellEnd"/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s autorádiem s min. 6,5“ barevným displejem, originální palubní </w:t>
            </w:r>
            <w:proofErr w:type="spellStart"/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infotainment</w:t>
            </w:r>
            <w:proofErr w:type="spellEnd"/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s autorádiem od výrobce vozidla v 1. stupni výroby. Komunikace </w:t>
            </w:r>
            <w:proofErr w:type="spellStart"/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infotainmentu</w:t>
            </w:r>
            <w:proofErr w:type="spellEnd"/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českém jazyce.</w:t>
            </w:r>
          </w:p>
        </w:tc>
        <w:tc>
          <w:tcPr>
            <w:tcW w:w="3649" w:type="dxa"/>
            <w:shd w:val="clear" w:color="auto" w:fill="FFFFCC"/>
          </w:tcPr>
          <w:p w14:paraId="277C552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9E9DD1B" w14:textId="67DBA9A2" w:rsidTr="001F6028">
        <w:tc>
          <w:tcPr>
            <w:tcW w:w="6663" w:type="dxa"/>
          </w:tcPr>
          <w:p w14:paraId="3AAC2A91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USB vstup,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bluetooth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telefonování, slot na SD kartu.</w:t>
            </w:r>
          </w:p>
        </w:tc>
        <w:tc>
          <w:tcPr>
            <w:tcW w:w="3649" w:type="dxa"/>
            <w:shd w:val="clear" w:color="auto" w:fill="FFFFCC"/>
          </w:tcPr>
          <w:p w14:paraId="71079E57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A7DD50B" w14:textId="4C525E6D" w:rsidTr="001F6028">
        <w:tc>
          <w:tcPr>
            <w:tcW w:w="6663" w:type="dxa"/>
          </w:tcPr>
          <w:p w14:paraId="1BD44C3F" w14:textId="475AD07B" w:rsidR="001F6028" w:rsidRPr="001F6028" w:rsidRDefault="00B22079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Sada 5 ks zimních kol schváleného typu, kola a pneumatiky odpovídající zatížení je</w:t>
            </w:r>
            <w:r w:rsidR="0073780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dnotlivých náprav po instalaci n</w:t>
            </w:r>
            <w:r w:rsidRP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ástavby.</w:t>
            </w:r>
          </w:p>
        </w:tc>
        <w:tc>
          <w:tcPr>
            <w:tcW w:w="3649" w:type="dxa"/>
            <w:shd w:val="clear" w:color="auto" w:fill="FFFFCC"/>
          </w:tcPr>
          <w:p w14:paraId="0EFD47F4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53E268B7" w14:textId="25BE12A4" w:rsidTr="001F6028">
        <w:tc>
          <w:tcPr>
            <w:tcW w:w="6663" w:type="dxa"/>
          </w:tcPr>
          <w:p w14:paraId="0862DDC4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bookmarkStart w:id="7" w:name="OLE_LINK1"/>
            <w:bookmarkStart w:id="8" w:name="OLE_LINK2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Kontrola opotřebení brzdového obložení obou náprav.</w:t>
            </w:r>
          </w:p>
        </w:tc>
        <w:tc>
          <w:tcPr>
            <w:tcW w:w="3649" w:type="dxa"/>
            <w:shd w:val="clear" w:color="auto" w:fill="FFFFCC"/>
          </w:tcPr>
          <w:p w14:paraId="07DDDD7F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0EBF778" w14:textId="6587024A" w:rsidTr="001F6028">
        <w:tc>
          <w:tcPr>
            <w:tcW w:w="6663" w:type="dxa"/>
          </w:tcPr>
          <w:p w14:paraId="2FD81D62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Kontrola poruchy vnějšího osvětlení vozidla v 1. stupni výroby.</w:t>
            </w:r>
          </w:p>
        </w:tc>
        <w:tc>
          <w:tcPr>
            <w:tcW w:w="3649" w:type="dxa"/>
            <w:shd w:val="clear" w:color="auto" w:fill="FFFFCC"/>
          </w:tcPr>
          <w:p w14:paraId="076FB0B8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4D168BF5" w14:textId="62DB4288" w:rsidTr="001F6028">
        <w:tc>
          <w:tcPr>
            <w:tcW w:w="6663" w:type="dxa"/>
          </w:tcPr>
          <w:p w14:paraId="47817948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Kontrola zapnutí bezpečnostního pásu řidiče.</w:t>
            </w:r>
          </w:p>
        </w:tc>
        <w:tc>
          <w:tcPr>
            <w:tcW w:w="3649" w:type="dxa"/>
            <w:shd w:val="clear" w:color="auto" w:fill="FFFFCC"/>
          </w:tcPr>
          <w:p w14:paraId="10944462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38EBF71D" w14:textId="23102970" w:rsidTr="001F6028">
        <w:tc>
          <w:tcPr>
            <w:tcW w:w="6663" w:type="dxa"/>
          </w:tcPr>
          <w:p w14:paraId="750416CF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hd w:val="clear" w:color="auto" w:fill="FFFFFF"/>
              <w:autoSpaceDE w:val="0"/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Optická signalizace otevřených dveří pro řidiče.</w:t>
            </w:r>
          </w:p>
        </w:tc>
        <w:tc>
          <w:tcPr>
            <w:tcW w:w="3649" w:type="dxa"/>
            <w:shd w:val="clear" w:color="auto" w:fill="FFFFCC"/>
          </w:tcPr>
          <w:p w14:paraId="3E126C41" w14:textId="77777777" w:rsidR="001F6028" w:rsidRPr="001F6028" w:rsidRDefault="001F6028" w:rsidP="001F6028"/>
        </w:tc>
      </w:tr>
      <w:tr w:rsidR="001F6028" w:rsidRPr="001F6028" w14:paraId="2D664D8C" w14:textId="63CFC6CA" w:rsidTr="001F6028">
        <w:tc>
          <w:tcPr>
            <w:tcW w:w="6663" w:type="dxa"/>
          </w:tcPr>
          <w:p w14:paraId="4F73ED60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Palivová nádrž min. 75 lit., s možností zabezpečení hrdla nádrže.</w:t>
            </w:r>
          </w:p>
        </w:tc>
        <w:tc>
          <w:tcPr>
            <w:tcW w:w="3649" w:type="dxa"/>
            <w:shd w:val="clear" w:color="auto" w:fill="FFFFCC"/>
          </w:tcPr>
          <w:p w14:paraId="350A10AB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1B03DE7A" w14:textId="5E2E4F6E" w:rsidTr="001F6028">
        <w:tc>
          <w:tcPr>
            <w:tcW w:w="6663" w:type="dxa"/>
          </w:tcPr>
          <w:p w14:paraId="48B9CD40" w14:textId="5D3C10A4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Multifunkční elektronické rozhraní pro připojení externích za</w:t>
            </w:r>
            <w:r w:rsid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řízení dodavatele zdravotnické </w:t>
            </w:r>
            <w:r w:rsidR="0073780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ástavby. Monitoring druhého akumulátoru, programovatelná jednotka.</w:t>
            </w:r>
          </w:p>
        </w:tc>
        <w:tc>
          <w:tcPr>
            <w:tcW w:w="3649" w:type="dxa"/>
            <w:shd w:val="clear" w:color="auto" w:fill="FFFFCC"/>
          </w:tcPr>
          <w:p w14:paraId="31AA0A99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454136E1" w14:textId="63656F0A" w:rsidTr="001F6028">
        <w:tc>
          <w:tcPr>
            <w:tcW w:w="6663" w:type="dxa"/>
          </w:tcPr>
          <w:p w14:paraId="7E7ABA12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Tažné oko vpředu.</w:t>
            </w:r>
          </w:p>
        </w:tc>
        <w:tc>
          <w:tcPr>
            <w:tcW w:w="3649" w:type="dxa"/>
            <w:shd w:val="clear" w:color="auto" w:fill="FFFFCC"/>
          </w:tcPr>
          <w:p w14:paraId="4561BC35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bookmarkEnd w:id="7"/>
      <w:bookmarkEnd w:id="8"/>
      <w:tr w:rsidR="001F6028" w:rsidRPr="001F6028" w14:paraId="34B90606" w14:textId="517E1478" w:rsidTr="001F6028">
        <w:tc>
          <w:tcPr>
            <w:tcW w:w="6663" w:type="dxa"/>
          </w:tcPr>
          <w:p w14:paraId="71E336C5" w14:textId="122D5F06" w:rsidR="001F6028" w:rsidRPr="001F6028" w:rsidRDefault="001F6028" w:rsidP="00B22079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Výbava: 2 ks výstražný trojúhelník, sada náhradních žárovek a pojistek, tažné lano s háky min. 5 t, výstražná vesta oranžová, gumové koberce v kabině řidiče, 2 ks zakládací klín včetně držáků</w:t>
            </w:r>
            <w:r w:rsidR="00B2207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a montáže držáků, 2 páry pracovních rukavic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CE429EA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1F6028" w:rsidRPr="001F6028" w14:paraId="70689CB2" w14:textId="0828EC8C" w:rsidTr="001F6028">
        <w:tc>
          <w:tcPr>
            <w:tcW w:w="6663" w:type="dxa"/>
          </w:tcPr>
          <w:p w14:paraId="3928E1BB" w14:textId="77777777" w:rsidR="001F6028" w:rsidRPr="001F6028" w:rsidRDefault="001F6028" w:rsidP="00685D8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výše uvedené hodnoty a parametry jsou získány z běžně dostupných informačních zdrojů výrobců jednotlivých vozidel. Zadavatel nenese odpovědnost za případné chyby v těchto informačních zdrojích.</w:t>
            </w:r>
          </w:p>
        </w:tc>
        <w:tc>
          <w:tcPr>
            <w:tcW w:w="3649" w:type="dxa"/>
            <w:shd w:val="clear" w:color="auto" w:fill="FFFFCC"/>
          </w:tcPr>
          <w:p w14:paraId="25077820" w14:textId="77777777" w:rsidR="001F6028" w:rsidRPr="001F6028" w:rsidRDefault="001F6028" w:rsidP="001F6028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</w:tbl>
    <w:p w14:paraId="1B5D8FC3" w14:textId="21FED870" w:rsidR="0069519B" w:rsidRPr="001F6028" w:rsidRDefault="0069519B" w:rsidP="00714C52">
      <w:pPr>
        <w:widowControl/>
        <w:spacing w:line="276" w:lineRule="auto"/>
        <w:jc w:val="both"/>
        <w:rPr>
          <w:rFonts w:asciiTheme="minorHAnsi" w:hAnsiTheme="minorHAnsi" w:cs="Arial"/>
          <w:lang w:eastAsia="ar-SA" w:bidi="ar-SA"/>
        </w:rPr>
      </w:pPr>
    </w:p>
    <w:p w14:paraId="6F60FAF6" w14:textId="055172B8" w:rsidR="0069519B" w:rsidRPr="001F6028" w:rsidRDefault="00B22079" w:rsidP="00A05004">
      <w:pPr>
        <w:pStyle w:val="Nadpis1"/>
        <w:jc w:val="center"/>
        <w:rPr>
          <w:rFonts w:cs="Arial"/>
          <w:sz w:val="28"/>
          <w:szCs w:val="28"/>
          <w:lang w:eastAsia="ar-SA" w:bidi="ar-SA"/>
        </w:rPr>
      </w:pPr>
      <w:r>
        <w:rPr>
          <w:rFonts w:cs="Arial"/>
          <w:sz w:val="28"/>
          <w:szCs w:val="28"/>
          <w:lang w:eastAsia="ar-SA" w:bidi="ar-SA"/>
        </w:rPr>
        <w:t xml:space="preserve">Sanitní skříňová </w:t>
      </w:r>
      <w:r w:rsidR="00737808">
        <w:rPr>
          <w:rFonts w:cs="Arial"/>
          <w:sz w:val="28"/>
          <w:szCs w:val="28"/>
          <w:lang w:eastAsia="ar-SA" w:bidi="ar-SA"/>
        </w:rPr>
        <w:t>n</w:t>
      </w:r>
      <w:r w:rsidR="0069519B" w:rsidRPr="001F6028">
        <w:rPr>
          <w:rFonts w:cs="Arial"/>
          <w:sz w:val="28"/>
          <w:szCs w:val="28"/>
          <w:lang w:eastAsia="ar-SA" w:bidi="ar-SA"/>
        </w:rPr>
        <w:t>ástavba</w:t>
      </w:r>
      <w:r w:rsidR="00E87036" w:rsidRPr="001F6028">
        <w:rPr>
          <w:rFonts w:cs="Arial"/>
          <w:sz w:val="28"/>
          <w:szCs w:val="28"/>
          <w:lang w:eastAsia="ar-SA" w:bidi="ar-SA"/>
        </w:rPr>
        <w:t xml:space="preserve"> </w:t>
      </w:r>
      <w:r w:rsidR="00D06F23" w:rsidRPr="001F6028">
        <w:rPr>
          <w:rFonts w:cs="Arial"/>
          <w:sz w:val="28"/>
          <w:szCs w:val="28"/>
          <w:lang w:eastAsia="ar-SA" w:bidi="ar-SA"/>
        </w:rPr>
        <w:t>(</w:t>
      </w:r>
      <w:r w:rsidR="00E87036" w:rsidRPr="001F6028">
        <w:rPr>
          <w:rFonts w:cs="Arial"/>
          <w:sz w:val="28"/>
          <w:szCs w:val="28"/>
          <w:lang w:eastAsia="ar-SA" w:bidi="ar-SA"/>
        </w:rPr>
        <w:t>2. stupeň výrob</w:t>
      </w:r>
      <w:r w:rsidR="00D06F23" w:rsidRPr="001F6028">
        <w:rPr>
          <w:rFonts w:cs="Arial"/>
          <w:sz w:val="28"/>
          <w:szCs w:val="28"/>
          <w:lang w:eastAsia="ar-SA" w:bidi="ar-SA"/>
        </w:rPr>
        <w:t>y</w:t>
      </w:r>
      <w:r w:rsidR="00E87036" w:rsidRPr="001F6028">
        <w:rPr>
          <w:rFonts w:cs="Arial"/>
          <w:sz w:val="28"/>
          <w:szCs w:val="28"/>
          <w:lang w:eastAsia="ar-SA" w:bidi="ar-SA"/>
        </w:rPr>
        <w:t xml:space="preserve"> sanitního vozidla</w:t>
      </w:r>
      <w:r w:rsidR="00D06F23" w:rsidRPr="001F6028">
        <w:rPr>
          <w:rFonts w:cs="Arial"/>
          <w:sz w:val="28"/>
          <w:szCs w:val="28"/>
          <w:lang w:eastAsia="ar-SA" w:bidi="ar-SA"/>
        </w:rPr>
        <w:t>)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F6028" w:rsidRPr="001F6028" w14:paraId="4E36DC83" w14:textId="77777777" w:rsidTr="001F6028">
        <w:trPr>
          <w:trHeight w:val="489"/>
        </w:trPr>
        <w:tc>
          <w:tcPr>
            <w:tcW w:w="6663" w:type="dxa"/>
          </w:tcPr>
          <w:p w14:paraId="201690FE" w14:textId="77777777" w:rsidR="001F6028" w:rsidRPr="001F6028" w:rsidRDefault="001F6028" w:rsidP="001F602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1CC52B21" w14:textId="77777777" w:rsidR="001F6028" w:rsidRPr="001F6028" w:rsidRDefault="001F6028" w:rsidP="001F602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53145612" w14:textId="77777777" w:rsidR="001F6028" w:rsidRPr="001F6028" w:rsidRDefault="001F6028" w:rsidP="001F602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1F6028" w:rsidRPr="001F6028" w14:paraId="1D9E4119" w14:textId="5B4FB9FB" w:rsidTr="001F6028">
        <w:tc>
          <w:tcPr>
            <w:tcW w:w="6663" w:type="dxa"/>
          </w:tcPr>
          <w:p w14:paraId="224DCC2B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E47C0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komponenty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nástavby ambulantního prostoru musí být dodány a namontovány v souladu </w:t>
            </w:r>
            <w:r w:rsidRPr="00E47C0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 ilustrativním nákresem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(příloha TS č. 1). Veškeré níže popsané komponenty nástavby musí být dodavatelem dodány a namontovány jako součást nástavby vozidla a s vozidlem v prvním stupni výroby musí tvořit jeden celek.</w:t>
            </w:r>
          </w:p>
        </w:tc>
        <w:tc>
          <w:tcPr>
            <w:tcW w:w="3649" w:type="dxa"/>
            <w:shd w:val="clear" w:color="auto" w:fill="FFFFCC"/>
          </w:tcPr>
          <w:p w14:paraId="1C9EB1A5" w14:textId="77777777" w:rsidR="001F6028" w:rsidRPr="001F6028" w:rsidRDefault="001F6028" w:rsidP="001F6028"/>
        </w:tc>
      </w:tr>
      <w:tr w:rsidR="001F6028" w:rsidRPr="001F6028" w14:paraId="7BCC1E80" w14:textId="0F11CA28" w:rsidTr="001F6028">
        <w:tc>
          <w:tcPr>
            <w:tcW w:w="6663" w:type="dxa"/>
          </w:tcPr>
          <w:p w14:paraId="5B342DC1" w14:textId="4A6F0BFD" w:rsidR="001F6028" w:rsidRPr="001F6028" w:rsidRDefault="001F6028" w:rsidP="0076463C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Skříňová nástavba polo integrovaná. Přepážka mezi kabinou řidiče a ambulantním prostorem s integrovaným p</w:t>
            </w:r>
            <w:r w:rsidR="0076463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osuvným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oknem, které musí umožnit kontakt mezi kabinou řidiče a ambulantním prostorem. Barva přepážky na straně kabiny řidiče korespondující s barvou interiéru kabiny, barva na straně ambulantního prostoru bílá. Aerodynamické napojení kabiny řidiče na skříňovou nástavbu pomocí střešního spojleru a bočních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aerodynamických spojlerů. Zadavatel nepřipouští dodání zcela nezávislé skříňové nástavby.</w:t>
            </w:r>
          </w:p>
        </w:tc>
        <w:tc>
          <w:tcPr>
            <w:tcW w:w="3649" w:type="dxa"/>
            <w:shd w:val="clear" w:color="auto" w:fill="FFFFCC"/>
          </w:tcPr>
          <w:p w14:paraId="38851163" w14:textId="77777777" w:rsidR="001F6028" w:rsidRPr="001F6028" w:rsidRDefault="001F6028" w:rsidP="001F6028"/>
        </w:tc>
      </w:tr>
      <w:tr w:rsidR="001F6028" w:rsidRPr="001F6028" w14:paraId="0258831D" w14:textId="63F8C6EC" w:rsidTr="001F6028">
        <w:tc>
          <w:tcPr>
            <w:tcW w:w="6663" w:type="dxa"/>
          </w:tcPr>
          <w:p w14:paraId="60BB0916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Skříňová nástavba testována dynamickou zkouškou. Dodavatel doloží protokol o provedení dynamické zkoušky v nabídce.</w:t>
            </w:r>
          </w:p>
        </w:tc>
        <w:tc>
          <w:tcPr>
            <w:tcW w:w="3649" w:type="dxa"/>
            <w:shd w:val="clear" w:color="auto" w:fill="FFFFCC"/>
          </w:tcPr>
          <w:p w14:paraId="59F44245" w14:textId="77777777" w:rsidR="001F6028" w:rsidRPr="001F6028" w:rsidRDefault="001F6028" w:rsidP="001F6028"/>
        </w:tc>
      </w:tr>
      <w:tr w:rsidR="001F6028" w:rsidRPr="001F6028" w14:paraId="6328B3B0" w14:textId="0A9F388C" w:rsidTr="001F6028">
        <w:tc>
          <w:tcPr>
            <w:tcW w:w="6663" w:type="dxa"/>
          </w:tcPr>
          <w:p w14:paraId="18AA9527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Celková délka vozidla max. 6 400 mm.</w:t>
            </w:r>
          </w:p>
        </w:tc>
        <w:tc>
          <w:tcPr>
            <w:tcW w:w="3649" w:type="dxa"/>
            <w:shd w:val="clear" w:color="auto" w:fill="FFFFCC"/>
          </w:tcPr>
          <w:p w14:paraId="1949006B" w14:textId="77777777" w:rsidR="001F6028" w:rsidRPr="001F6028" w:rsidRDefault="001F6028" w:rsidP="001F6028"/>
        </w:tc>
      </w:tr>
      <w:tr w:rsidR="001F6028" w:rsidRPr="001F6028" w14:paraId="41A24572" w14:textId="20A1CD22" w:rsidTr="001F6028">
        <w:tc>
          <w:tcPr>
            <w:tcW w:w="6663" w:type="dxa"/>
          </w:tcPr>
          <w:p w14:paraId="2B825276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Celková výška vozidla max. 3 000 mm bez antény.</w:t>
            </w:r>
          </w:p>
        </w:tc>
        <w:tc>
          <w:tcPr>
            <w:tcW w:w="3649" w:type="dxa"/>
            <w:shd w:val="clear" w:color="auto" w:fill="FFFFCC"/>
          </w:tcPr>
          <w:p w14:paraId="7A475708" w14:textId="77777777" w:rsidR="001F6028" w:rsidRPr="001F6028" w:rsidRDefault="001F6028" w:rsidP="001F6028"/>
        </w:tc>
      </w:tr>
      <w:tr w:rsidR="001F6028" w:rsidRPr="001F6028" w14:paraId="34B2E757" w14:textId="1DE2CB44" w:rsidTr="001F6028">
        <w:tc>
          <w:tcPr>
            <w:tcW w:w="6663" w:type="dxa"/>
          </w:tcPr>
          <w:p w14:paraId="094EF252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Minimální vnitřní šířku skříňové nástavby mezi čistými stěnami stanovuje zadavatel na 2 000 mm.</w:t>
            </w:r>
          </w:p>
        </w:tc>
        <w:tc>
          <w:tcPr>
            <w:tcW w:w="3649" w:type="dxa"/>
            <w:shd w:val="clear" w:color="auto" w:fill="FFFFCC"/>
          </w:tcPr>
          <w:p w14:paraId="209C9ED6" w14:textId="77777777" w:rsidR="001F6028" w:rsidRPr="001F6028" w:rsidRDefault="001F6028" w:rsidP="001F6028"/>
        </w:tc>
      </w:tr>
      <w:tr w:rsidR="001F6028" w:rsidRPr="001F6028" w14:paraId="190BBF28" w14:textId="338634E2" w:rsidTr="001F6028">
        <w:tc>
          <w:tcPr>
            <w:tcW w:w="6663" w:type="dxa"/>
          </w:tcPr>
          <w:p w14:paraId="4E61CD3F" w14:textId="6D222F4A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Minimální výšku vnitřního prostoru skříňové nástavby po instalaci čisté podlahy a stropu v nejvyšším bodě oblastí I, II, III, dle </w:t>
            </w:r>
            <w:r w:rsidR="00B707C4" w:rsidRP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ČSN EN 1789 (EN 1789:2020)</w:t>
            </w:r>
            <w:r w:rsid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stanovuje zadavatel na 1 900 mm.</w:t>
            </w:r>
          </w:p>
        </w:tc>
        <w:tc>
          <w:tcPr>
            <w:tcW w:w="3649" w:type="dxa"/>
            <w:shd w:val="clear" w:color="auto" w:fill="FFFFCC"/>
          </w:tcPr>
          <w:p w14:paraId="3EA7A455" w14:textId="77777777" w:rsidR="001F6028" w:rsidRPr="001F6028" w:rsidRDefault="001F6028" w:rsidP="001F6028"/>
        </w:tc>
      </w:tr>
      <w:tr w:rsidR="001F6028" w:rsidRPr="001F6028" w14:paraId="12905096" w14:textId="40582FBD" w:rsidTr="001F6028">
        <w:tc>
          <w:tcPr>
            <w:tcW w:w="6663" w:type="dxa"/>
          </w:tcPr>
          <w:p w14:paraId="72B13021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Minimální vnitřní délku skříňové nástavby mezi čistou přepážkou a zadní stěnou stanovuje zadavatel na 3 450 mm.</w:t>
            </w:r>
          </w:p>
        </w:tc>
        <w:tc>
          <w:tcPr>
            <w:tcW w:w="3649" w:type="dxa"/>
            <w:shd w:val="clear" w:color="auto" w:fill="FFFFCC"/>
          </w:tcPr>
          <w:p w14:paraId="122C3DDB" w14:textId="77777777" w:rsidR="001F6028" w:rsidRPr="001F6028" w:rsidRDefault="001F6028" w:rsidP="001F6028"/>
        </w:tc>
      </w:tr>
      <w:tr w:rsidR="001F6028" w:rsidRPr="001F6028" w14:paraId="7E9B9E0A" w14:textId="464DA604" w:rsidTr="001F6028">
        <w:tc>
          <w:tcPr>
            <w:tcW w:w="6663" w:type="dxa"/>
          </w:tcPr>
          <w:p w14:paraId="457041DD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Minimální šířku bočního otvoru stanovuje zadavatel na 1 000 mm.</w:t>
            </w:r>
          </w:p>
        </w:tc>
        <w:tc>
          <w:tcPr>
            <w:tcW w:w="3649" w:type="dxa"/>
            <w:shd w:val="clear" w:color="auto" w:fill="FFFFCC"/>
          </w:tcPr>
          <w:p w14:paraId="2BE6CEC8" w14:textId="77777777" w:rsidR="001F6028" w:rsidRPr="001F6028" w:rsidRDefault="001F6028" w:rsidP="001F6028"/>
        </w:tc>
      </w:tr>
      <w:tr w:rsidR="001F6028" w:rsidRPr="001F6028" w14:paraId="40B07C10" w14:textId="509794A3" w:rsidTr="001F6028">
        <w:tc>
          <w:tcPr>
            <w:tcW w:w="6663" w:type="dxa"/>
          </w:tcPr>
          <w:p w14:paraId="330ACEE8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Minimální šířku zadního otvoru stanovuje zadavatel na 1 200 mm.</w:t>
            </w:r>
          </w:p>
        </w:tc>
        <w:tc>
          <w:tcPr>
            <w:tcW w:w="3649" w:type="dxa"/>
            <w:shd w:val="clear" w:color="auto" w:fill="FFFFCC"/>
          </w:tcPr>
          <w:p w14:paraId="622E2414" w14:textId="77777777" w:rsidR="001F6028" w:rsidRPr="001F6028" w:rsidRDefault="001F6028" w:rsidP="001F6028"/>
        </w:tc>
      </w:tr>
      <w:tr w:rsidR="001F6028" w:rsidRPr="001F6028" w14:paraId="4D6374A0" w14:textId="1F2AFE91" w:rsidTr="001F6028">
        <w:tc>
          <w:tcPr>
            <w:tcW w:w="6663" w:type="dxa"/>
          </w:tcPr>
          <w:p w14:paraId="4D944D39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Integrovaný střešní spojler nad kabinou řidiče, barva sírově žlutá RAL 1016.</w:t>
            </w:r>
          </w:p>
        </w:tc>
        <w:tc>
          <w:tcPr>
            <w:tcW w:w="3649" w:type="dxa"/>
            <w:shd w:val="clear" w:color="auto" w:fill="FFFFCC"/>
          </w:tcPr>
          <w:p w14:paraId="4F74B859" w14:textId="77777777" w:rsidR="001F6028" w:rsidRPr="001F6028" w:rsidRDefault="001F6028" w:rsidP="001F6028"/>
        </w:tc>
      </w:tr>
      <w:tr w:rsidR="001F6028" w:rsidRPr="001F6028" w14:paraId="2914C21F" w14:textId="4BD10699" w:rsidTr="001F6028">
        <w:tc>
          <w:tcPr>
            <w:tcW w:w="6663" w:type="dxa"/>
          </w:tcPr>
          <w:p w14:paraId="7B7DEDB2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Základní barva všech vnějších ploch skříňové nástavby včetně střechy sírově žlutá RAL 1016.</w:t>
            </w:r>
          </w:p>
        </w:tc>
        <w:tc>
          <w:tcPr>
            <w:tcW w:w="3649" w:type="dxa"/>
            <w:shd w:val="clear" w:color="auto" w:fill="FFFFCC"/>
          </w:tcPr>
          <w:p w14:paraId="2CF6F460" w14:textId="77777777" w:rsidR="001F6028" w:rsidRPr="001F6028" w:rsidRDefault="001F6028" w:rsidP="001F6028"/>
        </w:tc>
      </w:tr>
      <w:tr w:rsidR="001F6028" w:rsidRPr="001F6028" w14:paraId="5A1CFF84" w14:textId="1909C3B8" w:rsidTr="001F6028">
        <w:tc>
          <w:tcPr>
            <w:tcW w:w="6663" w:type="dxa"/>
          </w:tcPr>
          <w:p w14:paraId="1C67EDDD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Nástavba umožňující nastoupení ze zadní i pravé boční strany.</w:t>
            </w:r>
          </w:p>
        </w:tc>
        <w:tc>
          <w:tcPr>
            <w:tcW w:w="3649" w:type="dxa"/>
            <w:shd w:val="clear" w:color="auto" w:fill="FFFFCC"/>
          </w:tcPr>
          <w:p w14:paraId="26A63034" w14:textId="77777777" w:rsidR="001F6028" w:rsidRPr="001F6028" w:rsidRDefault="001F6028" w:rsidP="001F6028"/>
        </w:tc>
      </w:tr>
      <w:tr w:rsidR="001F6028" w:rsidRPr="001F6028" w14:paraId="38886AB2" w14:textId="509403DF" w:rsidTr="001F6028">
        <w:tc>
          <w:tcPr>
            <w:tcW w:w="6663" w:type="dxa"/>
          </w:tcPr>
          <w:p w14:paraId="258348B1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Zadní dvoukřídlé dveře prosklené s možností otevření až na min. 170°. Zadní křídlové dveře s mechanickou aretací při otevření na 90° a magnetickou aretací při otevření na min. 170°. Zadní dveře umožňující nastoupení do prostoru nástavby.</w:t>
            </w:r>
          </w:p>
        </w:tc>
        <w:tc>
          <w:tcPr>
            <w:tcW w:w="3649" w:type="dxa"/>
            <w:shd w:val="clear" w:color="auto" w:fill="FFFFCC"/>
          </w:tcPr>
          <w:p w14:paraId="596558B4" w14:textId="77777777" w:rsidR="001F6028" w:rsidRPr="001F6028" w:rsidRDefault="001F6028" w:rsidP="001F6028"/>
        </w:tc>
      </w:tr>
      <w:tr w:rsidR="001F6028" w:rsidRPr="001F6028" w14:paraId="024D761D" w14:textId="2008D14D" w:rsidTr="001F6028">
        <w:tc>
          <w:tcPr>
            <w:tcW w:w="6663" w:type="dxa"/>
          </w:tcPr>
          <w:p w14:paraId="6471F193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Všechna ostatní venkovní dvířka s magnetickou aretací při otevření na 180°.</w:t>
            </w:r>
          </w:p>
        </w:tc>
        <w:tc>
          <w:tcPr>
            <w:tcW w:w="3649" w:type="dxa"/>
            <w:shd w:val="clear" w:color="auto" w:fill="FFFFCC"/>
          </w:tcPr>
          <w:p w14:paraId="0D523DA2" w14:textId="77777777" w:rsidR="001F6028" w:rsidRPr="001F6028" w:rsidRDefault="001F6028" w:rsidP="001F6028"/>
        </w:tc>
      </w:tr>
      <w:tr w:rsidR="001F6028" w:rsidRPr="001F6028" w14:paraId="00275014" w14:textId="27132E58" w:rsidTr="001F6028">
        <w:tc>
          <w:tcPr>
            <w:tcW w:w="6663" w:type="dxa"/>
          </w:tcPr>
          <w:p w14:paraId="70B8E49D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Pravé boční posuvné vstupní dveře do nástavby nesmí v žádné provozní poloze přesahovat obdélník průjezdného profilu vozidla. Nad dveřním otvorem okapová lišta pro svedení stékající dešťové vody mimo dveřní otvor při otevřených dveřích.</w:t>
            </w:r>
          </w:p>
        </w:tc>
        <w:tc>
          <w:tcPr>
            <w:tcW w:w="3649" w:type="dxa"/>
            <w:shd w:val="clear" w:color="auto" w:fill="FFFFCC"/>
          </w:tcPr>
          <w:p w14:paraId="25E5AC2E" w14:textId="77777777" w:rsidR="001F6028" w:rsidRPr="001F6028" w:rsidRDefault="001F6028" w:rsidP="001F6028"/>
        </w:tc>
      </w:tr>
      <w:tr w:rsidR="001F6028" w:rsidRPr="001F6028" w14:paraId="1B13EF3B" w14:textId="770B1BC0" w:rsidTr="001F6028">
        <w:tc>
          <w:tcPr>
            <w:tcW w:w="6663" w:type="dxa"/>
          </w:tcPr>
          <w:p w14:paraId="7F37CF2D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Všechny vstupní dveře a venkovní dvířka napojena na centrální zamykání vozidla v prvním stupni výroby, zamykání celého vozidla pouze jedním ovladačem integrovaným do klíče od vozidla. Všechny vstupní dveře a venkovní dvířka s možností nouzového uzamčení a odemčení mechanicky jedním společným klíčem (dodání min. 3 ks klíče). Všechny vstupní dveře a venkovní dvířka utěsněna proti průniku vlhkosti a prachu do vnitřních prostor skříňové nástavby.</w:t>
            </w:r>
          </w:p>
        </w:tc>
        <w:tc>
          <w:tcPr>
            <w:tcW w:w="3649" w:type="dxa"/>
            <w:shd w:val="clear" w:color="auto" w:fill="FFFFCC"/>
          </w:tcPr>
          <w:p w14:paraId="00349A0D" w14:textId="77777777" w:rsidR="001F6028" w:rsidRPr="001F6028" w:rsidRDefault="001F6028" w:rsidP="001F6028"/>
        </w:tc>
      </w:tr>
      <w:tr w:rsidR="001F6028" w:rsidRPr="001F6028" w14:paraId="72A66223" w14:textId="7D069D97" w:rsidTr="001F6028">
        <w:tc>
          <w:tcPr>
            <w:tcW w:w="6663" w:type="dxa"/>
          </w:tcPr>
          <w:p w14:paraId="66CD724A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Lapače nečistot zadních kol.</w:t>
            </w:r>
          </w:p>
        </w:tc>
        <w:tc>
          <w:tcPr>
            <w:tcW w:w="3649" w:type="dxa"/>
            <w:shd w:val="clear" w:color="auto" w:fill="FFFFCC"/>
          </w:tcPr>
          <w:p w14:paraId="01D8A4E5" w14:textId="77777777" w:rsidR="001F6028" w:rsidRPr="001F6028" w:rsidRDefault="001F6028" w:rsidP="001F6028"/>
        </w:tc>
      </w:tr>
      <w:tr w:rsidR="001F6028" w:rsidRPr="001F6028" w14:paraId="1DAE5061" w14:textId="6F3A8A6E" w:rsidTr="001F6028">
        <w:tc>
          <w:tcPr>
            <w:tcW w:w="6663" w:type="dxa"/>
          </w:tcPr>
          <w:p w14:paraId="740FD013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Zadní tažné oko.</w:t>
            </w:r>
          </w:p>
        </w:tc>
        <w:tc>
          <w:tcPr>
            <w:tcW w:w="3649" w:type="dxa"/>
            <w:shd w:val="clear" w:color="auto" w:fill="FFFFCC"/>
          </w:tcPr>
          <w:p w14:paraId="33DD825E" w14:textId="77777777" w:rsidR="001F6028" w:rsidRPr="001F6028" w:rsidRDefault="001F6028" w:rsidP="001F6028"/>
        </w:tc>
      </w:tr>
      <w:tr w:rsidR="001F6028" w:rsidRPr="001F6028" w14:paraId="32C16207" w14:textId="53DF29FD" w:rsidTr="001F6028">
        <w:tc>
          <w:tcPr>
            <w:tcW w:w="6663" w:type="dxa"/>
          </w:tcPr>
          <w:p w14:paraId="434E6D3C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Integrované nástupní schody u bočních a zadních dveří v protiskluzové úpravě. Zadní nástupní schod integrovaný v celé šířce zadních dveří.</w:t>
            </w:r>
          </w:p>
        </w:tc>
        <w:tc>
          <w:tcPr>
            <w:tcW w:w="3649" w:type="dxa"/>
            <w:shd w:val="clear" w:color="auto" w:fill="FFFFCC"/>
          </w:tcPr>
          <w:p w14:paraId="335AA095" w14:textId="77777777" w:rsidR="001F6028" w:rsidRPr="001F6028" w:rsidRDefault="001F6028" w:rsidP="001F6028"/>
        </w:tc>
      </w:tr>
      <w:tr w:rsidR="001F6028" w:rsidRPr="001F6028" w14:paraId="38D8AB2D" w14:textId="36CF4D85" w:rsidTr="001F6028">
        <w:tc>
          <w:tcPr>
            <w:tcW w:w="6663" w:type="dxa"/>
          </w:tcPr>
          <w:p w14:paraId="3FDA681B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 pravých bočních dveří výsuvný schod v nerezovém provedení, chráněný z přední části zástěrkou a z pravého boku krytem proti sněhu a vodě. V případě vysunutého bočního schodu zadavatel požaduje zamezení zavření bočních posuvných dveří (boční posuvné dveře lze zavřít jen v případě zasunutého bočního výsuvného schodu).</w:t>
            </w:r>
          </w:p>
        </w:tc>
        <w:tc>
          <w:tcPr>
            <w:tcW w:w="3649" w:type="dxa"/>
            <w:shd w:val="clear" w:color="auto" w:fill="FFFFCC"/>
          </w:tcPr>
          <w:p w14:paraId="49DDB58B" w14:textId="77777777" w:rsidR="001F6028" w:rsidRPr="001F6028" w:rsidRDefault="001F6028" w:rsidP="001F6028"/>
        </w:tc>
      </w:tr>
      <w:tr w:rsidR="001F6028" w:rsidRPr="001F6028" w14:paraId="05EECBD2" w14:textId="598A613F" w:rsidTr="001F6028">
        <w:tc>
          <w:tcPr>
            <w:tcW w:w="6663" w:type="dxa"/>
          </w:tcPr>
          <w:p w14:paraId="6B2BAF3E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Signalizace otevřených vstupních dveří včetně dveří do úložných schránek v zorném poli řidiče.</w:t>
            </w:r>
          </w:p>
        </w:tc>
        <w:tc>
          <w:tcPr>
            <w:tcW w:w="3649" w:type="dxa"/>
            <w:shd w:val="clear" w:color="auto" w:fill="FFFFCC"/>
          </w:tcPr>
          <w:p w14:paraId="2CC1A03B" w14:textId="77777777" w:rsidR="001F6028" w:rsidRPr="001F6028" w:rsidRDefault="001F6028" w:rsidP="001F6028"/>
        </w:tc>
      </w:tr>
      <w:tr w:rsidR="001F6028" w:rsidRPr="001F6028" w14:paraId="741C1A0B" w14:textId="1B2CB1F5" w:rsidTr="001F6028">
        <w:tc>
          <w:tcPr>
            <w:tcW w:w="6663" w:type="dxa"/>
          </w:tcPr>
          <w:p w14:paraId="350DF927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Integrované otevírací posuvné okno v bočních posuvných dveřích.</w:t>
            </w:r>
          </w:p>
        </w:tc>
        <w:tc>
          <w:tcPr>
            <w:tcW w:w="3649" w:type="dxa"/>
            <w:shd w:val="clear" w:color="auto" w:fill="FFFFCC"/>
          </w:tcPr>
          <w:p w14:paraId="1CB3B22A" w14:textId="77777777" w:rsidR="001F6028" w:rsidRPr="001F6028" w:rsidRDefault="001F6028" w:rsidP="001F6028"/>
        </w:tc>
      </w:tr>
      <w:tr w:rsidR="001F6028" w:rsidRPr="001F6028" w14:paraId="67A4186F" w14:textId="34C6A48A" w:rsidTr="001F6028">
        <w:tc>
          <w:tcPr>
            <w:tcW w:w="6663" w:type="dxa"/>
          </w:tcPr>
          <w:p w14:paraId="751FFFC5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Na pravé straně vzadu vnější dvířka pro přístup do úložného, plně odděleného prostoru. V tomto prostoru úchyt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schodolezu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dle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 xml:space="preserve">nabídnutého typu, výplň za úchytem opatřena dostatečnou ochranou proti poškození při manipulaci se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schodolezem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. Prostor dostatečně dimenzovaný pro snadnou manipulaci se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schodolezem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, na dvířkách z vnitřní strany držák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scoop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rámu dle nabídnutého typu.</w:t>
            </w:r>
          </w:p>
        </w:tc>
        <w:tc>
          <w:tcPr>
            <w:tcW w:w="3649" w:type="dxa"/>
            <w:shd w:val="clear" w:color="auto" w:fill="FFFFCC"/>
          </w:tcPr>
          <w:p w14:paraId="43A30D36" w14:textId="77777777" w:rsidR="001F6028" w:rsidRPr="001F6028" w:rsidRDefault="001F6028" w:rsidP="001F6028"/>
        </w:tc>
      </w:tr>
      <w:tr w:rsidR="001F6028" w:rsidRPr="001F6028" w14:paraId="43D9B441" w14:textId="613EAA9B" w:rsidTr="001F6028">
        <w:tc>
          <w:tcPr>
            <w:tcW w:w="6663" w:type="dxa"/>
          </w:tcPr>
          <w:p w14:paraId="1D4A3B82" w14:textId="372C1351" w:rsidR="001F6028" w:rsidRPr="001F6028" w:rsidRDefault="001F6028" w:rsidP="00603E81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 xml:space="preserve">Na levé straně vzadu vnější dvířka pro přístup do úložného, plně odděleného prostoru. V tomto prostoru dle </w:t>
            </w:r>
            <w:r w:rsidR="00B707C4" w:rsidRP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ČSN EN 1789 (EN 1789:2020)</w:t>
            </w:r>
            <w:r w:rsid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certifikovaný držák pro dvě desetilitrové LIV kyslíkové lahve (kompatibilita s lahvemi zadavatele). Otvor pro snadný přístup k ventilům kyslíkových lahví z ambulantního prostoru. Otvor s možností zakrytí, zakrytí umožňující obsluhu z ambulantního prostoru. V tomto prostoru 2 ks držáku </w:t>
            </w:r>
            <w:r w:rsidR="00603E81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akládacích klínů. Dodavatel doloží certifikát držáku kyslíkových lahví v nabídce.</w:t>
            </w:r>
          </w:p>
        </w:tc>
        <w:tc>
          <w:tcPr>
            <w:tcW w:w="3649" w:type="dxa"/>
            <w:shd w:val="clear" w:color="auto" w:fill="FFFFCC"/>
          </w:tcPr>
          <w:p w14:paraId="3C23DBEB" w14:textId="77777777" w:rsidR="001F6028" w:rsidRPr="001F6028" w:rsidRDefault="001F6028" w:rsidP="001F6028"/>
        </w:tc>
      </w:tr>
      <w:tr w:rsidR="001F6028" w:rsidRPr="001F6028" w14:paraId="1B35C44B" w14:textId="46B89785" w:rsidTr="001F6028">
        <w:tc>
          <w:tcPr>
            <w:tcW w:w="6663" w:type="dxa"/>
          </w:tcPr>
          <w:p w14:paraId="11E50D23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Výklopné střešní okno, neprůsvitné provedení. Střešní okno musí mít funkci nouzového východu pro případ dopravní nehody.</w:t>
            </w:r>
          </w:p>
        </w:tc>
        <w:tc>
          <w:tcPr>
            <w:tcW w:w="3649" w:type="dxa"/>
            <w:shd w:val="clear" w:color="auto" w:fill="FFFFCC"/>
          </w:tcPr>
          <w:p w14:paraId="3299984B" w14:textId="77777777" w:rsidR="001F6028" w:rsidRPr="001F6028" w:rsidRDefault="001F6028" w:rsidP="001F6028"/>
        </w:tc>
      </w:tr>
      <w:tr w:rsidR="001F6028" w:rsidRPr="001F6028" w14:paraId="4F0EB4B8" w14:textId="497439F5" w:rsidTr="001F6028">
        <w:tc>
          <w:tcPr>
            <w:tcW w:w="6663" w:type="dxa"/>
          </w:tcPr>
          <w:p w14:paraId="78B83D25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Maximální prosklení skříňové nástavby je, boční posuvné dveře, zadní dvoukřídlé dveře, okno v přepážce, střešní okno.</w:t>
            </w:r>
          </w:p>
        </w:tc>
        <w:tc>
          <w:tcPr>
            <w:tcW w:w="3649" w:type="dxa"/>
            <w:shd w:val="clear" w:color="auto" w:fill="FFFFCC"/>
          </w:tcPr>
          <w:p w14:paraId="0AE03523" w14:textId="77777777" w:rsidR="001F6028" w:rsidRPr="001F6028" w:rsidRDefault="001F6028" w:rsidP="001F6028"/>
        </w:tc>
      </w:tr>
      <w:tr w:rsidR="001F6028" w:rsidRPr="001F6028" w14:paraId="321F9D51" w14:textId="56633DFB" w:rsidTr="001F6028">
        <w:tc>
          <w:tcPr>
            <w:tcW w:w="6663" w:type="dxa"/>
          </w:tcPr>
          <w:p w14:paraId="0237CF7D" w14:textId="1DA71BC8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Maximální počet přepravovaných osob na sedadlech a lůžku včetně ř</w:t>
            </w:r>
            <w:r w:rsidR="00A45DB5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idiče je minimálně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5.</w:t>
            </w:r>
          </w:p>
        </w:tc>
        <w:tc>
          <w:tcPr>
            <w:tcW w:w="3649" w:type="dxa"/>
            <w:shd w:val="clear" w:color="auto" w:fill="FFFFCC"/>
          </w:tcPr>
          <w:p w14:paraId="384D9DDA" w14:textId="77777777" w:rsidR="001F6028" w:rsidRPr="001F6028" w:rsidRDefault="001F6028" w:rsidP="001F6028"/>
        </w:tc>
      </w:tr>
      <w:tr w:rsidR="001F6028" w:rsidRPr="001F6028" w14:paraId="7BC51AC6" w14:textId="14AD7B9B" w:rsidTr="001F6028">
        <w:tc>
          <w:tcPr>
            <w:tcW w:w="6663" w:type="dxa"/>
          </w:tcPr>
          <w:p w14:paraId="01E2FB08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Stěny v místech určených pro montáž držáků přístrojů do ambulantního prostoru zpevněné, umožňující variabilitu montáže držáků.</w:t>
            </w:r>
          </w:p>
        </w:tc>
        <w:tc>
          <w:tcPr>
            <w:tcW w:w="3649" w:type="dxa"/>
            <w:shd w:val="clear" w:color="auto" w:fill="FFFFCC"/>
          </w:tcPr>
          <w:p w14:paraId="5E6BA0C1" w14:textId="77777777" w:rsidR="001F6028" w:rsidRPr="001F6028" w:rsidRDefault="001F6028" w:rsidP="001F6028"/>
        </w:tc>
      </w:tr>
      <w:tr w:rsidR="001F6028" w:rsidRPr="001F6028" w14:paraId="66479006" w14:textId="6202F5D6" w:rsidTr="001F6028">
        <w:tc>
          <w:tcPr>
            <w:tcW w:w="6663" w:type="dxa"/>
          </w:tcPr>
          <w:p w14:paraId="53A118F7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Obložení stěn, stropu a podběhů zadních kol v provedení ze schválených netříštivých materiálů  s minimem spár, včetně jejich zatmelení.</w:t>
            </w:r>
          </w:p>
        </w:tc>
        <w:tc>
          <w:tcPr>
            <w:tcW w:w="3649" w:type="dxa"/>
            <w:shd w:val="clear" w:color="auto" w:fill="FFFFCC"/>
          </w:tcPr>
          <w:p w14:paraId="269DF7E6" w14:textId="77777777" w:rsidR="001F6028" w:rsidRPr="001F6028" w:rsidRDefault="001F6028" w:rsidP="001F6028"/>
        </w:tc>
      </w:tr>
      <w:tr w:rsidR="001F6028" w:rsidRPr="001F6028" w14:paraId="0F092A9A" w14:textId="153BEE47" w:rsidTr="001F6028">
        <w:tc>
          <w:tcPr>
            <w:tcW w:w="6663" w:type="dxa"/>
          </w:tcPr>
          <w:p w14:paraId="626D1D47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Protiskluzová vodovzdorná podlaha modré barvy, zatmelení spár.</w:t>
            </w:r>
          </w:p>
        </w:tc>
        <w:tc>
          <w:tcPr>
            <w:tcW w:w="3649" w:type="dxa"/>
            <w:shd w:val="clear" w:color="auto" w:fill="FFFFCC"/>
          </w:tcPr>
          <w:p w14:paraId="3730C45A" w14:textId="77777777" w:rsidR="001F6028" w:rsidRPr="001F6028" w:rsidRDefault="001F6028" w:rsidP="001F6028"/>
        </w:tc>
      </w:tr>
      <w:tr w:rsidR="001F6028" w:rsidRPr="001F6028" w14:paraId="2EB4E797" w14:textId="64E99120" w:rsidTr="001F6028">
        <w:tc>
          <w:tcPr>
            <w:tcW w:w="6663" w:type="dxa"/>
          </w:tcPr>
          <w:p w14:paraId="6DB40872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Tepelná a hluková izolace skříňové nástavby z pěněných samo zhášejících materiálů.</w:t>
            </w:r>
          </w:p>
        </w:tc>
        <w:tc>
          <w:tcPr>
            <w:tcW w:w="3649" w:type="dxa"/>
            <w:shd w:val="clear" w:color="auto" w:fill="FFFFCC"/>
          </w:tcPr>
          <w:p w14:paraId="6F71700F" w14:textId="77777777" w:rsidR="001F6028" w:rsidRPr="001F6028" w:rsidRDefault="001F6028" w:rsidP="001F6028"/>
        </w:tc>
      </w:tr>
      <w:tr w:rsidR="001F6028" w:rsidRPr="001F6028" w14:paraId="4B3497F2" w14:textId="6DE4DDD1" w:rsidTr="001F6028">
        <w:tc>
          <w:tcPr>
            <w:tcW w:w="6663" w:type="dxa"/>
          </w:tcPr>
          <w:p w14:paraId="6D254E2A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Sestava úložných prostor, skříněk pro uložení zdravotnického materiálu a rozmístění jednotlivých komponentů v nástavbě viz ilustrativní nákres (příloha TS č. 1).</w:t>
            </w:r>
          </w:p>
        </w:tc>
        <w:tc>
          <w:tcPr>
            <w:tcW w:w="3649" w:type="dxa"/>
            <w:shd w:val="clear" w:color="auto" w:fill="FFFFCC"/>
          </w:tcPr>
          <w:p w14:paraId="001E8A33" w14:textId="77777777" w:rsidR="001F6028" w:rsidRPr="001F6028" w:rsidRDefault="001F6028" w:rsidP="001F6028"/>
        </w:tc>
      </w:tr>
      <w:tr w:rsidR="001F6028" w:rsidRPr="001F6028" w14:paraId="4D76E868" w14:textId="2EA86FF7" w:rsidTr="001F6028">
        <w:tc>
          <w:tcPr>
            <w:tcW w:w="6663" w:type="dxa"/>
          </w:tcPr>
          <w:p w14:paraId="3BB5EDF7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 střední části levého boku ambulantní části technologický sloup pro vedení rozvodů 230V, 12V, O2.</w:t>
            </w:r>
          </w:p>
        </w:tc>
        <w:tc>
          <w:tcPr>
            <w:tcW w:w="3649" w:type="dxa"/>
            <w:shd w:val="clear" w:color="auto" w:fill="FFFFCC"/>
          </w:tcPr>
          <w:p w14:paraId="0EDC1B5F" w14:textId="77777777" w:rsidR="001F6028" w:rsidRPr="001F6028" w:rsidRDefault="001F6028" w:rsidP="001F6028"/>
        </w:tc>
      </w:tr>
      <w:tr w:rsidR="001F6028" w:rsidRPr="001F6028" w14:paraId="6337C22B" w14:textId="2D12B5B3" w:rsidTr="001F6028">
        <w:tc>
          <w:tcPr>
            <w:tcW w:w="6663" w:type="dxa"/>
          </w:tcPr>
          <w:p w14:paraId="65BEC927" w14:textId="70806B20" w:rsidR="001F6028" w:rsidRPr="001F6028" w:rsidRDefault="001F6028" w:rsidP="006148FF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148FF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Úložný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zakrytý prostor nad prostorem pro 10 lit. O2 LIV lahve pro uložení převazového batohu a vakuových dlah. Prostor rozdělený poličkou. V tomto úložném prostoru fixace batohu s obvazovým materiálem a vakuových dlah. Fixace formou min. jedné poličky a dvou dvoubodových bezpečnostních pásů se snadným rozepnutím. Veškeré úložné prostory v tomto odděleném prostoru osvětleny LED pásky. Osvětlení v činnosti vždy při otevření </w:t>
            </w:r>
            <w:r w:rsidR="006148FF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roletky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. </w:t>
            </w:r>
            <w:r w:rsidR="006148FF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Prostor krytý roletkou</w:t>
            </w:r>
            <w:r w:rsidR="00AB45C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nehlučném provedení</w:t>
            </w:r>
            <w:r w:rsidR="006148FF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.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Rozmístění komponentů v tomto prostoru určí zadavatel. </w:t>
            </w:r>
          </w:p>
        </w:tc>
        <w:tc>
          <w:tcPr>
            <w:tcW w:w="3649" w:type="dxa"/>
            <w:shd w:val="clear" w:color="auto" w:fill="FFFFCC"/>
          </w:tcPr>
          <w:p w14:paraId="41D1519E" w14:textId="77777777" w:rsidR="001F6028" w:rsidRPr="001F6028" w:rsidRDefault="001F6028" w:rsidP="001F6028"/>
        </w:tc>
      </w:tr>
      <w:tr w:rsidR="001F6028" w:rsidRPr="001F6028" w14:paraId="22295928" w14:textId="16350014" w:rsidTr="001F6028">
        <w:tc>
          <w:tcPr>
            <w:tcW w:w="6663" w:type="dxa"/>
          </w:tcPr>
          <w:p w14:paraId="6D20E620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Skříňka s úložným prostorem v délce až k technologickému sloupu nad levým zadním podběhem, navazující na úložný box vlevo vzadu, s odklopným horním víkem se zajištěním v otevřeném i uzavřeném stavu. </w:t>
            </w:r>
          </w:p>
        </w:tc>
        <w:tc>
          <w:tcPr>
            <w:tcW w:w="3649" w:type="dxa"/>
            <w:shd w:val="clear" w:color="auto" w:fill="FFFFCC"/>
          </w:tcPr>
          <w:p w14:paraId="0A50C567" w14:textId="77777777" w:rsidR="001F6028" w:rsidRPr="001F6028" w:rsidRDefault="001F6028" w:rsidP="001F6028"/>
        </w:tc>
      </w:tr>
      <w:tr w:rsidR="001F6028" w:rsidRPr="001F6028" w14:paraId="78559F0D" w14:textId="57B1B47E" w:rsidTr="001F6028">
        <w:tc>
          <w:tcPr>
            <w:tcW w:w="6663" w:type="dxa"/>
          </w:tcPr>
          <w:p w14:paraId="274E0D01" w14:textId="5FF2D081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Kombinovaná skříň na přepážce vozidla u bočního vstupu, se čtyřmi zásuvkami, s kovovou nerezovou pracovní deskou se zvýšeným oblým okrajem, s odkládacími prostory pro 1 ks přenosný batoh uložený na stojato a 1 ks kyslíkové tašky v dosahu bočních dveří, prostory pro batoh a tašku s kovovou nerezovou spodní částí a 2 ks kovové nerezové pásky na stěnách těchto prostorů zabraňující otěru stěn. </w:t>
            </w:r>
            <w:r w:rsidR="00CC4C2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Pracovní deska navazující na skříňku pro vakuovou matraci.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Součástí skříňky spodní ohřívací vysouvací zásuvka (termobox), s možností uložení min. 3 ks 0,5 l infuzí, s funkcí dle vyhlášky č. 296/2012 Sb. Minimální rozměry dle nákresu příloha TS č. 1. Zajištění batohu a kyslíkové tašky 2 ks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dvoubodový bezpečnostní pás se snadným rozepnutím.</w:t>
            </w:r>
          </w:p>
        </w:tc>
        <w:tc>
          <w:tcPr>
            <w:tcW w:w="3649" w:type="dxa"/>
            <w:shd w:val="clear" w:color="auto" w:fill="FFFFCC"/>
          </w:tcPr>
          <w:p w14:paraId="576628D4" w14:textId="77777777" w:rsidR="001F6028" w:rsidRPr="001F6028" w:rsidRDefault="001F6028" w:rsidP="001F6028"/>
        </w:tc>
      </w:tr>
      <w:tr w:rsidR="00CC4C29" w:rsidRPr="001F6028" w14:paraId="10B36FB5" w14:textId="77777777" w:rsidTr="001F6028">
        <w:tc>
          <w:tcPr>
            <w:tcW w:w="6663" w:type="dxa"/>
          </w:tcPr>
          <w:p w14:paraId="34F42402" w14:textId="4AC26099" w:rsidR="00CC4C29" w:rsidRPr="001F6028" w:rsidRDefault="00CC4C29" w:rsidP="00375396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>
              <w:rPr>
                <w:rFonts w:asciiTheme="minorHAnsi" w:hAnsiTheme="minorHAnsi" w:cs="Arial"/>
                <w:sz w:val="20"/>
                <w:lang w:eastAsia="ar-SA" w:bidi="ar-SA"/>
              </w:rPr>
              <w:lastRenderedPageBreak/>
              <w:t>V prostoru mezi kombinovanou skříní na přepážce a skříní pro vakuovou matraci úložný prostor</w:t>
            </w:r>
            <w:r w:rsidRPr="00CC4C29">
              <w:rPr>
                <w:rFonts w:asciiTheme="minorHAnsi" w:hAnsiTheme="minorHAnsi" w:cs="Arial"/>
                <w:sz w:val="20"/>
                <w:lang w:eastAsia="ar-SA" w:bidi="ar-SA"/>
              </w:rPr>
              <w:t xml:space="preserve"> rozdělený poličkou. Veškeré úložné prostory v tomto odděleném prostoru osvětleny LED pásky. Osvětlení v činnosti vždy při otevření roletky. Prostor krytý roletkou v nehlučném provedení</w:t>
            </w:r>
            <w:r w:rsidR="00375396">
              <w:rPr>
                <w:rFonts w:asciiTheme="minorHAnsi" w:hAnsiTheme="minorHAnsi" w:cs="Arial"/>
                <w:sz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51639C8" w14:textId="77777777" w:rsidR="00CC4C29" w:rsidRPr="001F6028" w:rsidRDefault="00CC4C29" w:rsidP="001F6028"/>
        </w:tc>
      </w:tr>
      <w:tr w:rsidR="001F6028" w:rsidRPr="001F6028" w14:paraId="76ABFEEF" w14:textId="05392BCE" w:rsidTr="001F6028">
        <w:tc>
          <w:tcPr>
            <w:tcW w:w="6663" w:type="dxa"/>
          </w:tcPr>
          <w:p w14:paraId="07C39EB3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Technologický sloup na pravé straně ambulantního prostoru za posuvnými dveřmi pro vedení rozvodů 12V a umístění ovládacího panelu nástavby. Ve sloupu umístěn ovládací panel s podsvícenými ovladači nástavby v dosahu sedící osoby na sedadle vpravo.</w:t>
            </w:r>
          </w:p>
        </w:tc>
        <w:tc>
          <w:tcPr>
            <w:tcW w:w="3649" w:type="dxa"/>
            <w:shd w:val="clear" w:color="auto" w:fill="FFFFCC"/>
          </w:tcPr>
          <w:p w14:paraId="7D5228B1" w14:textId="77777777" w:rsidR="001F6028" w:rsidRPr="001F6028" w:rsidRDefault="001F6028" w:rsidP="001F6028"/>
        </w:tc>
      </w:tr>
      <w:tr w:rsidR="001F6028" w:rsidRPr="001F6028" w14:paraId="61553C43" w14:textId="53F00A9B" w:rsidTr="001F6028">
        <w:tc>
          <w:tcPr>
            <w:tcW w:w="6663" w:type="dxa"/>
          </w:tcPr>
          <w:p w14:paraId="3F6002B9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Nad sedadlem vpravo min. 15 ks vyklápěcích průhledných boxů pro drobný materiál, vnitřní rozměr boxu min. 140 x 95 x 95 mm (výška vpředu, hloubka, šířka). Nad sestavou vyklápěcích boxů umístěné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ampulárium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 Rozmístění upřesní a schválí před montáží zadavatel.</w:t>
            </w:r>
          </w:p>
        </w:tc>
        <w:tc>
          <w:tcPr>
            <w:tcW w:w="3649" w:type="dxa"/>
            <w:shd w:val="clear" w:color="auto" w:fill="FFFFCC"/>
          </w:tcPr>
          <w:p w14:paraId="3AD3C356" w14:textId="77777777" w:rsidR="001F6028" w:rsidRPr="001F6028" w:rsidRDefault="001F6028" w:rsidP="001F6028"/>
        </w:tc>
      </w:tr>
      <w:tr w:rsidR="001F6028" w:rsidRPr="001F6028" w14:paraId="76073FC9" w14:textId="68F98AB7" w:rsidTr="001F6028">
        <w:tc>
          <w:tcPr>
            <w:tcW w:w="6663" w:type="dxa"/>
          </w:tcPr>
          <w:p w14:paraId="1DF5B401" w14:textId="55B79847" w:rsidR="001F6028" w:rsidRPr="001F6028" w:rsidRDefault="00816C9C" w:rsidP="0015006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Ampulárium</w:t>
            </w:r>
            <w:proofErr w:type="spellEnd"/>
            <w:r w:rsidR="001F6028"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nad sedadlem vpravo, kryté </w:t>
            </w:r>
            <w:r w:rsid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posuvnými dvířky v ne</w:t>
            </w:r>
            <w:r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hlučném provedení</w:t>
            </w:r>
            <w:r w:rsidR="001F6028"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, podsvícené LED páskem v celé délce, min. pro 60 ampulek. </w:t>
            </w:r>
            <w:r w:rsidR="00150063" w:rsidRP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Podsvícení musí být funkční při rozsvícení hlavního osvětlení ambulantního prostoru a při pomocném nouzovém osvětlení tohoto prostoru. Podsvícení </w:t>
            </w:r>
            <w:proofErr w:type="spellStart"/>
            <w:r w:rsidR="00150063" w:rsidRP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ampulária</w:t>
            </w:r>
            <w:proofErr w:type="spellEnd"/>
            <w:r w:rsidR="00150063" w:rsidRP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nesmí oslňovat osobu sedící na sedadle u pravého boku v ambulantním prostoru.</w:t>
            </w:r>
          </w:p>
        </w:tc>
        <w:tc>
          <w:tcPr>
            <w:tcW w:w="3649" w:type="dxa"/>
            <w:shd w:val="clear" w:color="auto" w:fill="FFFFCC"/>
          </w:tcPr>
          <w:p w14:paraId="484B6B77" w14:textId="77777777" w:rsidR="001F6028" w:rsidRPr="001F6028" w:rsidRDefault="001F6028" w:rsidP="001F6028"/>
        </w:tc>
      </w:tr>
      <w:tr w:rsidR="001F6028" w:rsidRPr="001F6028" w14:paraId="63BB96D6" w14:textId="10669E08" w:rsidTr="001F6028">
        <w:tc>
          <w:tcPr>
            <w:tcW w:w="6663" w:type="dxa"/>
          </w:tcPr>
          <w:p w14:paraId="0F26EF6B" w14:textId="4791BE76" w:rsidR="001F6028" w:rsidRPr="001F6028" w:rsidRDefault="001F6028" w:rsidP="0015006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Za sedadlem vpravo umístěn síťový kapsový program s minimálně třemi kapsami pro uložení drobného zdravotnického materiálu. </w:t>
            </w:r>
            <w:r w:rsidR="00150063" w:rsidRP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Min. velikost kapsy je 310x210 mm</w:t>
            </w:r>
            <w:r w:rsid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 R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ozmístění upřesní a schválí před montáží zadavatel.</w:t>
            </w:r>
          </w:p>
        </w:tc>
        <w:tc>
          <w:tcPr>
            <w:tcW w:w="3649" w:type="dxa"/>
            <w:shd w:val="clear" w:color="auto" w:fill="FFFFCC"/>
          </w:tcPr>
          <w:p w14:paraId="4BC95EAA" w14:textId="77777777" w:rsidR="001F6028" w:rsidRPr="001F6028" w:rsidRDefault="001F6028" w:rsidP="001F6028"/>
        </w:tc>
      </w:tr>
      <w:tr w:rsidR="001F6028" w:rsidRPr="001F6028" w14:paraId="60D52BD1" w14:textId="07417DB9" w:rsidTr="001F6028">
        <w:tc>
          <w:tcPr>
            <w:tcW w:w="6663" w:type="dxa"/>
          </w:tcPr>
          <w:p w14:paraId="2E968E13" w14:textId="38502EE8" w:rsidR="001F6028" w:rsidRPr="001F6028" w:rsidRDefault="001F6028" w:rsidP="0015006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1 ks síťová kapsa umístěná zevnitř na pravém křídle zadních dveří. Kapsa musí pojmout desinfekční pomůcky. </w:t>
            </w:r>
            <w:r w:rsidR="00150063" w:rsidRP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Min. velikost kapsy je 310x210 mm</w:t>
            </w:r>
            <w:r w:rsid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. Umístění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kapsy odsouhlasí zadavatel.</w:t>
            </w:r>
          </w:p>
        </w:tc>
        <w:tc>
          <w:tcPr>
            <w:tcW w:w="3649" w:type="dxa"/>
            <w:shd w:val="clear" w:color="auto" w:fill="FFFFCC"/>
          </w:tcPr>
          <w:p w14:paraId="7680CD23" w14:textId="77777777" w:rsidR="001F6028" w:rsidRPr="001F6028" w:rsidRDefault="001F6028" w:rsidP="001F6028"/>
        </w:tc>
      </w:tr>
      <w:tr w:rsidR="001F6028" w:rsidRPr="001F6028" w14:paraId="09954643" w14:textId="464ABAFD" w:rsidTr="001F6028">
        <w:tc>
          <w:tcPr>
            <w:tcW w:w="6663" w:type="dxa"/>
          </w:tcPr>
          <w:p w14:paraId="6CFEE49D" w14:textId="28E62D7A" w:rsidR="001F6028" w:rsidRPr="001F6028" w:rsidRDefault="001F6028" w:rsidP="00787AD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Úložný zakrytý prostor nad prostorem pro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schodolez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pro uložení tašky na krční límce a vakuových dlah. Prostor rozdělený poličkou. V tomto úložném prostoru fixace tašky a vakuových dlah. Fixace formou min. jedné poličky a dvou dvoubodových bezpečnostních pásů se snadným rozepnutím. Veškeré úložné prostory v tomto odděleném prostoru osvětleny LED pásky. Osvětlení v činnosti vždy při otevření </w:t>
            </w:r>
            <w:r w:rsidR="00787AD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roletky. </w:t>
            </w:r>
            <w:r w:rsidR="00787ADA" w:rsidRPr="00787AD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Prostor krytý roletkou</w:t>
            </w:r>
            <w:r w:rsidR="00AB45C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nehlučném provedení</w:t>
            </w:r>
            <w:r w:rsidR="00787AD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  <w:r w:rsidR="00787ADA" w:rsidRPr="00787AD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Rozmístění komponentů v tomto prostoru určí zadavatel.</w:t>
            </w:r>
          </w:p>
        </w:tc>
        <w:tc>
          <w:tcPr>
            <w:tcW w:w="3649" w:type="dxa"/>
            <w:shd w:val="clear" w:color="auto" w:fill="FFFFCC"/>
          </w:tcPr>
          <w:p w14:paraId="3BF45EBE" w14:textId="77777777" w:rsidR="001F6028" w:rsidRPr="001F6028" w:rsidRDefault="001F6028" w:rsidP="001F6028"/>
        </w:tc>
      </w:tr>
      <w:tr w:rsidR="001F6028" w:rsidRPr="001F6028" w14:paraId="46F74741" w14:textId="28E368E8" w:rsidTr="001F6028">
        <w:tc>
          <w:tcPr>
            <w:tcW w:w="6663" w:type="dxa"/>
          </w:tcPr>
          <w:p w14:paraId="3EB5291E" w14:textId="3F14B7D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Ovládací panel s vypínači integrovaný do technologického sloupu vpravo, obsahující ovladače pro osvětlení, bodové osvětlení strop, ovladač teplovodního topení a klimatizace s nastavením teploty, reproduktory nástavby, </w:t>
            </w:r>
            <w:r w:rsidR="00787AD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průtokový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ventil kyslíku, ventilátor strop, nezávislé topení, zvuková signalizace k řidiči, interkom,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zapalovačová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zásuvka 12V s samostatně jištěná s optickou kontrolou funkčnosti vše v dosahu sedící osoby na otočném sedadle umístěné na pravém boku ambulantního prostoru. Rozložení všech ovladačů a jejich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373C4381" w14:textId="77777777" w:rsidR="001F6028" w:rsidRPr="001F6028" w:rsidRDefault="001F6028" w:rsidP="001F6028"/>
        </w:tc>
      </w:tr>
      <w:tr w:rsidR="00A9010B" w:rsidRPr="001F6028" w14:paraId="0723CB06" w14:textId="77777777" w:rsidTr="001F6028">
        <w:tc>
          <w:tcPr>
            <w:tcW w:w="6663" w:type="dxa"/>
          </w:tcPr>
          <w:p w14:paraId="0E71B5EF" w14:textId="04B5115A" w:rsidR="00A9010B" w:rsidRPr="001F6028" w:rsidRDefault="00A9010B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A9010B">
              <w:rPr>
                <w:rFonts w:asciiTheme="minorHAnsi" w:hAnsiTheme="minorHAnsi" w:cs="Arial"/>
                <w:sz w:val="20"/>
                <w:lang w:eastAsia="ar-SA" w:bidi="ar-SA"/>
              </w:rPr>
              <w:t>V dosahu sedící osoby na sedadle umístěného na pravém boku ambulantního prostoru vypínač umožňující uzamčení a odemčení všech dveří sanitního vozidla. Vypínač opatřený odpovídajícím symbolem a osvětlením.</w:t>
            </w:r>
          </w:p>
        </w:tc>
        <w:tc>
          <w:tcPr>
            <w:tcW w:w="3649" w:type="dxa"/>
            <w:shd w:val="clear" w:color="auto" w:fill="FFFFCC"/>
          </w:tcPr>
          <w:p w14:paraId="3B5D58C8" w14:textId="77777777" w:rsidR="00A9010B" w:rsidRPr="001F6028" w:rsidRDefault="00A9010B" w:rsidP="001F6028"/>
        </w:tc>
      </w:tr>
      <w:tr w:rsidR="001F6028" w:rsidRPr="001F6028" w14:paraId="0C7A1763" w14:textId="1DF680AF" w:rsidTr="001F6028">
        <w:tc>
          <w:tcPr>
            <w:tcW w:w="6663" w:type="dxa"/>
          </w:tcPr>
          <w:p w14:paraId="17755CE9" w14:textId="24CCEDA5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V dosahu otočného sedadla na pravém boku držák tabletu Panasonic FZ-G1, certifikovaný dle </w:t>
            </w:r>
            <w:r w:rsidR="00B707C4" w:rsidRP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ČSN EN 1789 (EN 1789:2020)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, umožňující vyjmutí tabletu osobou sedící na tomto sedadle. Dodavatel doloží certifikát v nabídce.</w:t>
            </w:r>
          </w:p>
        </w:tc>
        <w:tc>
          <w:tcPr>
            <w:tcW w:w="3649" w:type="dxa"/>
            <w:shd w:val="clear" w:color="auto" w:fill="FFFFCC"/>
          </w:tcPr>
          <w:p w14:paraId="14B384BB" w14:textId="77777777" w:rsidR="001F6028" w:rsidRPr="001F6028" w:rsidRDefault="001F6028" w:rsidP="001F6028"/>
        </w:tc>
      </w:tr>
      <w:tr w:rsidR="001F6028" w:rsidRPr="001F6028" w14:paraId="21EF98DD" w14:textId="45F7B487" w:rsidTr="001F6028">
        <w:tc>
          <w:tcPr>
            <w:tcW w:w="6663" w:type="dxa"/>
          </w:tcPr>
          <w:p w14:paraId="42DFE20B" w14:textId="7F7B356A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1ks sklopné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a otočné sedadlo M1 s odklopným sedákem, nastavitelnou opěrkou hlavy a 2 ks loketními opěrami a polohovatelnou zádovou opěrou umístěné vpravo. Tříbodový pás o délce min 2450 mm umístěný pod plastovým krytem zádové opěry, umístění sedadla odsouhlasí zadavatel, sedadlo musí umožnit vizuální kontakt sedící osoby na tomto sedadle s pacientem na nosítkách zasunutých v zádržném systému stolu nosítek.</w:t>
            </w:r>
            <w:r w:rsid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="00173BCB" w:rsidRP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Sedadlo vybaveno senzorem přítomnosti sedící osoby a senzorem zapnutého bezpečnostního pásu. V případě sedící osoby na tomto sedadle bez zapnutého bezpečnostního pásu, se v zorném poli řidiče rozsvítí kontrolka. V případě rozjetí vozidla vyšší rychlostí doplní světelnou signalizaci zvuková signalizace upozorňující řidiče na sedící osobu s nezapnutým bezpečnostním pásem.</w:t>
            </w:r>
          </w:p>
        </w:tc>
        <w:tc>
          <w:tcPr>
            <w:tcW w:w="3649" w:type="dxa"/>
            <w:shd w:val="clear" w:color="auto" w:fill="FFFFCC"/>
          </w:tcPr>
          <w:p w14:paraId="4AD57A88" w14:textId="77777777" w:rsidR="001F6028" w:rsidRPr="001F6028" w:rsidRDefault="001F6028" w:rsidP="001F6028"/>
        </w:tc>
      </w:tr>
      <w:tr w:rsidR="001F6028" w:rsidRPr="001F6028" w14:paraId="3A9DF352" w14:textId="7ACA84ED" w:rsidTr="001F6028">
        <w:tc>
          <w:tcPr>
            <w:tcW w:w="6663" w:type="dxa"/>
          </w:tcPr>
          <w:p w14:paraId="7FC81A17" w14:textId="5B3AD07F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otočné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sedadlo M1 s odklopným sedákem, nastavitelnou opěrou zad, nastavitelnou opěrkou hlavy, 2 ks loketní opěrkou, ukotveno v podlaze v ose hlavy pacienta. Tříbodový pás o délce min 2450 mm umístěný pod plastovým krytem zádové opěry. </w:t>
            </w:r>
            <w:r w:rsidR="00173BCB" w:rsidRP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Sedadlo vybaveno senzorem přítomnosti sedící osoby a senzorem zapnutého bezpečnostního pásu. V případě sedící osoby na tomto sedadle bez zapnutého bezpečnostního pásu, se v zorném poli řidiče rozsvítí kontrolka. V případě rozjetí vozidla vyšší rychlostí doplní světelnou signalizaci zvuková signalizace upozorňující řidiče na sedící osobu s nezapnutým bezpečnostním pásem.</w:t>
            </w:r>
            <w:r w:rsid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Sedadlo umístěno u přepážky mezi kabinou řidiče a nástavbou. Přesné umístění sedadla odsouhlasí zadavatel. </w:t>
            </w:r>
          </w:p>
        </w:tc>
        <w:tc>
          <w:tcPr>
            <w:tcW w:w="3649" w:type="dxa"/>
            <w:shd w:val="clear" w:color="auto" w:fill="FFFFCC"/>
          </w:tcPr>
          <w:p w14:paraId="465A69EA" w14:textId="77777777" w:rsidR="001F6028" w:rsidRPr="001F6028" w:rsidRDefault="001F6028" w:rsidP="001F6028"/>
        </w:tc>
      </w:tr>
      <w:tr w:rsidR="001F6028" w:rsidRPr="001F6028" w14:paraId="1B6B109D" w14:textId="159E0C8E" w:rsidTr="001F6028">
        <w:tc>
          <w:tcPr>
            <w:tcW w:w="6663" w:type="dxa"/>
          </w:tcPr>
          <w:p w14:paraId="588C5A25" w14:textId="0F8C22DD" w:rsidR="001F6028" w:rsidRPr="001F6028" w:rsidRDefault="001F6028" w:rsidP="0015006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Mezi sedadlem u přepážky a levou stranou nástavby skříňka s lubem do 1/</w:t>
            </w:r>
            <w:r w:rsid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5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výšky pro umístění vakuové matrace dle nabídnutého typu, s kovovou nerezovou pracovní deskou se zvýšeným oblým okrajem. V tomto prostoru fixace složené celotělové vakuové matrace dle nabídnutého tipu, jejíž část bude možné zasunout do skříňky za vyvýšený lub. Zakrytí prostoru pro matraci roletkou</w:t>
            </w:r>
            <w:r w:rsidR="00AB45C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nehlučném provedení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 Fixace matrace formou dvou dvoubodových pásů se snadným rozpojením.</w:t>
            </w:r>
          </w:p>
        </w:tc>
        <w:tc>
          <w:tcPr>
            <w:tcW w:w="3649" w:type="dxa"/>
            <w:shd w:val="clear" w:color="auto" w:fill="FFFFCC"/>
          </w:tcPr>
          <w:p w14:paraId="6B544F31" w14:textId="77777777" w:rsidR="001F6028" w:rsidRPr="001F6028" w:rsidRDefault="001F6028" w:rsidP="001F6028"/>
        </w:tc>
      </w:tr>
      <w:tr w:rsidR="001F6028" w:rsidRPr="001F6028" w14:paraId="5D572C22" w14:textId="1C6F0011" w:rsidTr="001F6028">
        <w:tc>
          <w:tcPr>
            <w:tcW w:w="6663" w:type="dxa"/>
          </w:tcPr>
          <w:p w14:paraId="75692256" w14:textId="16514120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1 ks kombinovaný držák tiskáren HP Office Jet 100 a Brother PJ-763 včetně ochranného obalu tiskárny a papíru PA-RC-001, certifikovaný dle </w:t>
            </w:r>
            <w:r w:rsidR="00B707C4" w:rsidRP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ČSN EN 1789 (EN 1789:2020)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, umístěný na horní desce skříňky pro vakuovou matraci. Držák musí umožňovat záměnu tiskáren. Poblíž tohoto držáku zásuvka USB a 12V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zapalovačová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pro napájení tiskárny samostatně jištěná s optickou kontrolou funkčnosti, přesné umístění zásuvek a držáku upřesní zadavatel. Dodavatel doloží certifikát držáku tiskárny v nabídce.</w:t>
            </w:r>
          </w:p>
        </w:tc>
        <w:tc>
          <w:tcPr>
            <w:tcW w:w="3649" w:type="dxa"/>
            <w:shd w:val="clear" w:color="auto" w:fill="FFFFCC"/>
          </w:tcPr>
          <w:p w14:paraId="696249FD" w14:textId="77777777" w:rsidR="001F6028" w:rsidRPr="001F6028" w:rsidRDefault="001F6028" w:rsidP="001F6028"/>
        </w:tc>
      </w:tr>
      <w:tr w:rsidR="001F6028" w:rsidRPr="001F6028" w14:paraId="183568A4" w14:textId="7ABD697D" w:rsidTr="001F6028">
        <w:tc>
          <w:tcPr>
            <w:tcW w:w="6663" w:type="dxa"/>
          </w:tcPr>
          <w:p w14:paraId="74450DF5" w14:textId="63B1033D" w:rsidR="001F6028" w:rsidRPr="001F6028" w:rsidRDefault="001F6028" w:rsidP="0023727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Na </w:t>
            </w:r>
            <w:r w:rsidR="00150063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skříňce pro vakuovou matraci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vlevo chladnička o min. objemu 7 litrů včetně držáku a napájení. Chladnička s možností snadného vyjmutí. Napájení chladničky 12V zásuvkou s optickou kontrolou funkčnosti. Přesné umístění držáku určí zadavatel.</w:t>
            </w:r>
          </w:p>
        </w:tc>
        <w:tc>
          <w:tcPr>
            <w:tcW w:w="3649" w:type="dxa"/>
            <w:shd w:val="clear" w:color="auto" w:fill="FFFFCC"/>
          </w:tcPr>
          <w:p w14:paraId="4F84E6E8" w14:textId="77777777" w:rsidR="001F6028" w:rsidRPr="001F6028" w:rsidRDefault="001F6028" w:rsidP="001F6028"/>
        </w:tc>
      </w:tr>
      <w:tr w:rsidR="001F6028" w:rsidRPr="001F6028" w14:paraId="0A69C046" w14:textId="389B2DEB" w:rsidTr="001F6028">
        <w:tc>
          <w:tcPr>
            <w:tcW w:w="6663" w:type="dxa"/>
          </w:tcPr>
          <w:p w14:paraId="53FC2023" w14:textId="3C53135F" w:rsidR="001F6028" w:rsidRPr="001F6028" w:rsidRDefault="001F6028" w:rsidP="00117BCB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Podstropní skříňky na levé straně v celé zbývající délce ambulantního prostoru 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zakryté roletkou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nehlučném vedení. Podsvícení tohoto prostoru LED páskem v celé délce skříňk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y. LED osvětlení v činnosti vždy při otevření roletky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43D6FD5" w14:textId="77777777" w:rsidR="001F6028" w:rsidRPr="001F6028" w:rsidRDefault="001F6028" w:rsidP="001F6028"/>
        </w:tc>
      </w:tr>
      <w:tr w:rsidR="001F6028" w:rsidRPr="001F6028" w14:paraId="665DE51A" w14:textId="33F80197" w:rsidTr="001F6028">
        <w:tc>
          <w:tcPr>
            <w:tcW w:w="6663" w:type="dxa"/>
          </w:tcPr>
          <w:p w14:paraId="160203F1" w14:textId="2B30973F" w:rsidR="001F6028" w:rsidRPr="001F6028" w:rsidRDefault="001F6028" w:rsidP="00117BCB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Podstropní skříňka na dělící přepážce v celé zbývající šířce ambulantního prostoru </w:t>
            </w:r>
            <w:r w:rsidR="00237270" w:rsidRPr="0023727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kryté posuvnými dvířky v nehlučném provedení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. Podsvícení tohoto prostoru LED páskem v celé délce skříňky. </w:t>
            </w:r>
            <w:r w:rsidR="00237270" w:rsidRPr="0023727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Podsvícení musí být funkční při rozsvícení hlavního osvětlení ambulantního prostoru a při </w:t>
            </w:r>
            <w:r w:rsidR="00237270" w:rsidRPr="0023727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pomocném nouzovém osvětlení tohoto prostoru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4C61D512" w14:textId="77777777" w:rsidR="001F6028" w:rsidRPr="001F6028" w:rsidRDefault="001F6028" w:rsidP="001F6028"/>
        </w:tc>
      </w:tr>
      <w:tr w:rsidR="001F6028" w:rsidRPr="001F6028" w14:paraId="7D5BC3A1" w14:textId="6037FDDC" w:rsidTr="001F6028">
        <w:tc>
          <w:tcPr>
            <w:tcW w:w="6663" w:type="dxa"/>
          </w:tcPr>
          <w:p w14:paraId="3B2B0B42" w14:textId="54B36B83" w:rsidR="001F6028" w:rsidRPr="001F6028" w:rsidRDefault="001F6028" w:rsidP="00117BCB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 xml:space="preserve">Podstropní skříňky na pravé straně v celé zbývající délce od bočních dveří dozadu 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zakryté roletkou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 nehlučném vedení. Podsvícení tohoto prostoru LED páskem v celé délce skříňky. LED osvětlení v činnosti 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vždy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při 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otevření roletky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F12D775" w14:textId="77777777" w:rsidR="001F6028" w:rsidRPr="001F6028" w:rsidRDefault="001F6028" w:rsidP="001F6028"/>
        </w:tc>
      </w:tr>
      <w:tr w:rsidR="001F6028" w:rsidRPr="001F6028" w14:paraId="454484CC" w14:textId="55583711" w:rsidTr="001F6028">
        <w:tc>
          <w:tcPr>
            <w:tcW w:w="6663" w:type="dxa"/>
          </w:tcPr>
          <w:p w14:paraId="0CE19602" w14:textId="43390CCC" w:rsidR="001F6028" w:rsidRPr="001F6028" w:rsidRDefault="001F6028" w:rsidP="00117BCB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Uzamykatelná skříňka na opiáty integrovaná do podstropní skříňky na pravém boku. Podsvícení tohoto prostoru LED páskem. LED osvětlení v činnosti 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vždy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při </w:t>
            </w:r>
            <w:r w:rsidR="00117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otevření skříňky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445734C" w14:textId="77777777" w:rsidR="001F6028" w:rsidRPr="001F6028" w:rsidRDefault="001F6028" w:rsidP="001F6028"/>
        </w:tc>
      </w:tr>
      <w:tr w:rsidR="001F6028" w:rsidRPr="001F6028" w14:paraId="5EC86E14" w14:textId="67650891" w:rsidTr="001F6028">
        <w:tc>
          <w:tcPr>
            <w:tcW w:w="6663" w:type="dxa"/>
          </w:tcPr>
          <w:p w14:paraId="70A7572E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 prostoru vpravo u bočních dveří odkládací pultík se zvýšeným okrajem. Velikost pultíku umožňující odložení desek A4. Umístění upřesní zadavatel.</w:t>
            </w:r>
          </w:p>
        </w:tc>
        <w:tc>
          <w:tcPr>
            <w:tcW w:w="3649" w:type="dxa"/>
            <w:shd w:val="clear" w:color="auto" w:fill="FFFFCC"/>
          </w:tcPr>
          <w:p w14:paraId="2A069A57" w14:textId="77777777" w:rsidR="001F6028" w:rsidRPr="001F6028" w:rsidRDefault="001F6028" w:rsidP="001F6028"/>
        </w:tc>
      </w:tr>
      <w:tr w:rsidR="001F6028" w:rsidRPr="001F6028" w14:paraId="43D32B7E" w14:textId="5A5BB227" w:rsidTr="001F6028">
        <w:tc>
          <w:tcPr>
            <w:tcW w:w="6663" w:type="dxa"/>
          </w:tcPr>
          <w:p w14:paraId="4A33E489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 prostoru mezi podstropními skříňkami a skříňkou nad levým zadním podběhem místo pro montáž 2 ks držáků injekčního dávkovače B Braun. 1 ks držáku musí být schopen pojmout min. dva dávkovače společně. Umístění držáků odsouhlasí zadavatel.</w:t>
            </w:r>
          </w:p>
        </w:tc>
        <w:tc>
          <w:tcPr>
            <w:tcW w:w="3649" w:type="dxa"/>
            <w:shd w:val="clear" w:color="auto" w:fill="FFFFCC"/>
          </w:tcPr>
          <w:p w14:paraId="0ACE6501" w14:textId="77777777" w:rsidR="001F6028" w:rsidRPr="001F6028" w:rsidRDefault="001F6028" w:rsidP="001F6028"/>
        </w:tc>
      </w:tr>
      <w:tr w:rsidR="002F42D9" w:rsidRPr="001F6028" w14:paraId="0181CA61" w14:textId="77777777" w:rsidTr="001F6028">
        <w:tc>
          <w:tcPr>
            <w:tcW w:w="6663" w:type="dxa"/>
          </w:tcPr>
          <w:p w14:paraId="2D133D5C" w14:textId="4ACEAFCA" w:rsidR="002F42D9" w:rsidRPr="001F6028" w:rsidRDefault="002F42D9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>
              <w:rPr>
                <w:rFonts w:asciiTheme="minorHAnsi" w:hAnsiTheme="minorHAnsi" w:cs="Arial"/>
                <w:sz w:val="20"/>
                <w:lang w:eastAsia="ar-SA" w:bidi="ar-SA"/>
              </w:rPr>
              <w:t>1 ks transportní bateriová odsávačka dle popisu v příloze č. 5.</w:t>
            </w:r>
          </w:p>
        </w:tc>
        <w:tc>
          <w:tcPr>
            <w:tcW w:w="3649" w:type="dxa"/>
            <w:shd w:val="clear" w:color="auto" w:fill="FFFFCC"/>
          </w:tcPr>
          <w:p w14:paraId="5625C19F" w14:textId="77777777" w:rsidR="002F42D9" w:rsidRPr="001F6028" w:rsidRDefault="002F42D9" w:rsidP="001F6028"/>
        </w:tc>
      </w:tr>
      <w:tr w:rsidR="001F6028" w:rsidRPr="001F6028" w14:paraId="697FF91E" w14:textId="2B057AE2" w:rsidTr="001F6028">
        <w:tc>
          <w:tcPr>
            <w:tcW w:w="6663" w:type="dxa"/>
          </w:tcPr>
          <w:p w14:paraId="173864CE" w14:textId="4576A2C1" w:rsidR="001F6028" w:rsidRPr="001F6028" w:rsidRDefault="001F6028" w:rsidP="002F42D9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V prostoru mezi technologickým sloupem a přední částí levé stěny místo pro montáž držáků monitoru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Corp</w:t>
            </w:r>
            <w:r w:rsidR="002F42D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uls</w:t>
            </w:r>
            <w:proofErr w:type="spellEnd"/>
            <w:r w:rsidR="002F42D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3, </w:t>
            </w:r>
            <w:proofErr w:type="spellStart"/>
            <w:r w:rsidR="002F42D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Oxylog</w:t>
            </w:r>
            <w:proofErr w:type="spellEnd"/>
            <w:r w:rsidR="002F42D9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2000+ a odsávačky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 Umístění držáků odsouhlasí zadavatel.</w:t>
            </w:r>
          </w:p>
        </w:tc>
        <w:tc>
          <w:tcPr>
            <w:tcW w:w="3649" w:type="dxa"/>
            <w:shd w:val="clear" w:color="auto" w:fill="FFFFCC"/>
          </w:tcPr>
          <w:p w14:paraId="0C47E754" w14:textId="77777777" w:rsidR="001F6028" w:rsidRPr="001F6028" w:rsidRDefault="001F6028" w:rsidP="001F6028"/>
        </w:tc>
      </w:tr>
      <w:tr w:rsidR="001F6028" w:rsidRPr="001F6028" w14:paraId="1D03443F" w14:textId="3D822FF9" w:rsidTr="001F6028">
        <w:tc>
          <w:tcPr>
            <w:tcW w:w="6663" w:type="dxa"/>
          </w:tcPr>
          <w:p w14:paraId="6D84DC45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Posuvný držák infuzních lahví v nerezovém provedení, 1 ks tyč u stropu, 6 ks jednoduchý háček.</w:t>
            </w:r>
          </w:p>
        </w:tc>
        <w:tc>
          <w:tcPr>
            <w:tcW w:w="3649" w:type="dxa"/>
            <w:shd w:val="clear" w:color="auto" w:fill="FFFFCC"/>
          </w:tcPr>
          <w:p w14:paraId="46772E9C" w14:textId="77777777" w:rsidR="001F6028" w:rsidRPr="001F6028" w:rsidRDefault="001F6028" w:rsidP="001F6028"/>
        </w:tc>
      </w:tr>
      <w:tr w:rsidR="001F6028" w:rsidRPr="001F6028" w14:paraId="291CAFA1" w14:textId="6543F7A1" w:rsidTr="001F6028">
        <w:tc>
          <w:tcPr>
            <w:tcW w:w="6663" w:type="dxa"/>
          </w:tcPr>
          <w:p w14:paraId="215DDE0F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Klimatizace ambulantního prostoru o min. výkonu 6 kW napojená na klimatizaci v kabině řidiče. Ovládání mechanické integrované do ovládacího panelu v ambulantním prostoru.</w:t>
            </w:r>
          </w:p>
        </w:tc>
        <w:tc>
          <w:tcPr>
            <w:tcW w:w="3649" w:type="dxa"/>
            <w:shd w:val="clear" w:color="auto" w:fill="FFFFCC"/>
          </w:tcPr>
          <w:p w14:paraId="7B7FB6F9" w14:textId="77777777" w:rsidR="001F6028" w:rsidRPr="001F6028" w:rsidRDefault="001F6028" w:rsidP="001F6028"/>
        </w:tc>
      </w:tr>
      <w:tr w:rsidR="001F6028" w:rsidRPr="001F6028" w14:paraId="7959ECD3" w14:textId="6D9B6657" w:rsidTr="001F6028">
        <w:tc>
          <w:tcPr>
            <w:tcW w:w="6663" w:type="dxa"/>
          </w:tcPr>
          <w:p w14:paraId="4C8A8695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Teplovodní topení s min. tří rychlostním ventilátorem v ambulantním prostoru napojené na chladicí systém motoru vozidla. Ovládání mechanické integrované do ovládacího panelu v ambulantním prostoru.</w:t>
            </w:r>
          </w:p>
        </w:tc>
        <w:tc>
          <w:tcPr>
            <w:tcW w:w="3649" w:type="dxa"/>
            <w:shd w:val="clear" w:color="auto" w:fill="FFFFCC"/>
          </w:tcPr>
          <w:p w14:paraId="7DB2096B" w14:textId="77777777" w:rsidR="001F6028" w:rsidRPr="001F6028" w:rsidRDefault="001F6028" w:rsidP="001F6028"/>
        </w:tc>
      </w:tr>
      <w:tr w:rsidR="001F6028" w:rsidRPr="001F6028" w14:paraId="56B36C11" w14:textId="32204AC7" w:rsidTr="001F6028">
        <w:tc>
          <w:tcPr>
            <w:tcW w:w="6663" w:type="dxa"/>
          </w:tcPr>
          <w:p w14:paraId="09DF4DAC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Nezávislé naftové horkovzdušné topení pro ambulantní prostor o minimálním výkonu 5,5 kW s digitálním ovladačem integrovaným do ovládacího panelu v ambulantním prostoru.</w:t>
            </w:r>
          </w:p>
        </w:tc>
        <w:tc>
          <w:tcPr>
            <w:tcW w:w="3649" w:type="dxa"/>
            <w:shd w:val="clear" w:color="auto" w:fill="FFFFCC"/>
          </w:tcPr>
          <w:p w14:paraId="1BE18658" w14:textId="77777777" w:rsidR="001F6028" w:rsidRPr="001F6028" w:rsidRDefault="001F6028" w:rsidP="001F6028"/>
        </w:tc>
      </w:tr>
      <w:tr w:rsidR="001F6028" w:rsidRPr="001F6028" w14:paraId="56D56015" w14:textId="35EB8D79" w:rsidTr="001F6028">
        <w:tc>
          <w:tcPr>
            <w:tcW w:w="6663" w:type="dxa"/>
          </w:tcPr>
          <w:p w14:paraId="3C45A4F0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Teplovzdušné topení 230V o minimálním výkonu 2 kW v ambulantním prostoru uchyceno na nehořlavé podložce, s termostatickým spínačem, zapojené do zásuvky 230V barevně (červeně) rozlišené. Umístění zásuvky určí zadavatel.</w:t>
            </w:r>
          </w:p>
        </w:tc>
        <w:tc>
          <w:tcPr>
            <w:tcW w:w="3649" w:type="dxa"/>
            <w:shd w:val="clear" w:color="auto" w:fill="FFFFCC"/>
          </w:tcPr>
          <w:p w14:paraId="289F3AF1" w14:textId="77777777" w:rsidR="001F6028" w:rsidRPr="001F6028" w:rsidRDefault="001F6028" w:rsidP="001F6028"/>
        </w:tc>
      </w:tr>
      <w:tr w:rsidR="001F6028" w:rsidRPr="001F6028" w14:paraId="2408BD97" w14:textId="7FA4FD2C" w:rsidTr="001F6028">
        <w:tc>
          <w:tcPr>
            <w:tcW w:w="6663" w:type="dxa"/>
          </w:tcPr>
          <w:p w14:paraId="52D3D7C0" w14:textId="1F038F84" w:rsidR="001F6028" w:rsidRPr="001F6028" w:rsidRDefault="00173BCB" w:rsidP="00173BCB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73BCB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Zadní náprava pneumaticky odpružená, min. tři polohy nastavení výšky vozidla, ovládání v dosahu řidiče. Vzduchové odpružení zadní nápravy funkční minimálně 20 minut po vypnutí motoru a vytažení klíčku ze startovací skříňky vozidla. Na pravém D sloupku vozidla přídavné tlačítko pro snížení anebo zvýšení světlé výšky vozidla.</w:t>
            </w:r>
            <w:r w:rsidR="001F6028"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</w:t>
            </w:r>
            <w:r w:rsidR="001F6028"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ompatibilita s ESP vozidla v 1. stupni výroby, ovládání v dosahu řidiče.</w:t>
            </w:r>
          </w:p>
        </w:tc>
        <w:tc>
          <w:tcPr>
            <w:tcW w:w="3649" w:type="dxa"/>
            <w:shd w:val="clear" w:color="auto" w:fill="FFFFCC"/>
          </w:tcPr>
          <w:p w14:paraId="77918814" w14:textId="77777777" w:rsidR="001F6028" w:rsidRPr="001F6028" w:rsidRDefault="001F6028" w:rsidP="001F6028"/>
        </w:tc>
      </w:tr>
      <w:tr w:rsidR="001F6028" w:rsidRPr="001F6028" w14:paraId="771A140E" w14:textId="251E544A" w:rsidTr="001F6028">
        <w:tc>
          <w:tcPr>
            <w:tcW w:w="6663" w:type="dxa"/>
          </w:tcPr>
          <w:p w14:paraId="7E5DFF5A" w14:textId="02C242E0" w:rsidR="001F6028" w:rsidRPr="001F6028" w:rsidRDefault="001F6028" w:rsidP="00B707C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2 ks antén radiostanic s koaxiálním kabelem na střeše s vývodem mezi přední sedadla s dostatečnou rezervou 1 ks </w:t>
            </w:r>
            <w:r w:rsid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160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MHz, 1 ks 400 MHz Matra, rozmístění radiostanic upřesní zadavatel dle nabídnutého typu vozidla.</w:t>
            </w:r>
          </w:p>
        </w:tc>
        <w:tc>
          <w:tcPr>
            <w:tcW w:w="3649" w:type="dxa"/>
            <w:shd w:val="clear" w:color="auto" w:fill="FFFFCC"/>
          </w:tcPr>
          <w:p w14:paraId="17945973" w14:textId="77777777" w:rsidR="001F6028" w:rsidRPr="001F6028" w:rsidRDefault="001F6028" w:rsidP="001F6028"/>
        </w:tc>
      </w:tr>
      <w:tr w:rsidR="001F6028" w:rsidRPr="001F6028" w14:paraId="5E0BEBAE" w14:textId="31385DF4" w:rsidTr="001F6028">
        <w:tc>
          <w:tcPr>
            <w:tcW w:w="6663" w:type="dxa"/>
          </w:tcPr>
          <w:p w14:paraId="3E8060BC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Příprava napájení pro 2 ks radiostanic, včetně jejich montáže, vyvedená mezi sedadla v kabině řidiče s dostatečnou rezervou, rozmístění radiostanic upřesní zadavatel dle nabídnutého typu vozidla, radiostanice dodá zadavatel.</w:t>
            </w:r>
          </w:p>
        </w:tc>
        <w:tc>
          <w:tcPr>
            <w:tcW w:w="3649" w:type="dxa"/>
            <w:shd w:val="clear" w:color="auto" w:fill="FFFFCC"/>
          </w:tcPr>
          <w:p w14:paraId="5A7936ED" w14:textId="77777777" w:rsidR="001F6028" w:rsidRPr="001F6028" w:rsidRDefault="001F6028" w:rsidP="001F6028"/>
        </w:tc>
      </w:tr>
      <w:tr w:rsidR="001F6028" w:rsidRPr="001F6028" w14:paraId="398BB144" w14:textId="773D0167" w:rsidTr="001F6028">
        <w:tc>
          <w:tcPr>
            <w:tcW w:w="6663" w:type="dxa"/>
          </w:tcPr>
          <w:p w14:paraId="0A5D54D2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Osvětlení ambulantního prostoru min. 4 ks LED pásu se stmívačem a s podsvícenými vypínači u zadních dveří, bočních dveří a v ovládacím panelu u bočního sedadla. Osvětlení musí umožnit noční modrý svit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s možností regulace intenzity světla. LED pásy umístěné souběžně s podélnou osou vozidla s maximálním využitím celé délky ambulantního prostoru. Provedení osvětlení odsouhlasí zadavatel před instalací do vozidla.</w:t>
            </w:r>
          </w:p>
        </w:tc>
        <w:tc>
          <w:tcPr>
            <w:tcW w:w="3649" w:type="dxa"/>
            <w:shd w:val="clear" w:color="auto" w:fill="FFFFCC"/>
          </w:tcPr>
          <w:p w14:paraId="7A6BCE6A" w14:textId="77777777" w:rsidR="001F6028" w:rsidRPr="001F6028" w:rsidRDefault="001F6028" w:rsidP="001F6028"/>
        </w:tc>
      </w:tr>
      <w:tr w:rsidR="001F6028" w:rsidRPr="001F6028" w14:paraId="3A018794" w14:textId="14DABE68" w:rsidTr="001F6028">
        <w:tc>
          <w:tcPr>
            <w:tcW w:w="6663" w:type="dxa"/>
          </w:tcPr>
          <w:p w14:paraId="3F1C414A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Osvětlení prostoru ventilů kyslíkových lahví LED páskem, napojené na hlavní osvětlení ambulantního prostoru a nouzové osvětlení ambulantního prostoru, zcela nezávislé na otevření venkovních dvířek úložného prostoru.</w:t>
            </w:r>
          </w:p>
        </w:tc>
        <w:tc>
          <w:tcPr>
            <w:tcW w:w="3649" w:type="dxa"/>
            <w:shd w:val="clear" w:color="auto" w:fill="FFFFCC"/>
          </w:tcPr>
          <w:p w14:paraId="26C76609" w14:textId="77777777" w:rsidR="001F6028" w:rsidRPr="001F6028" w:rsidRDefault="001F6028" w:rsidP="001F6028"/>
        </w:tc>
      </w:tr>
      <w:tr w:rsidR="001F6028" w:rsidRPr="001F6028" w14:paraId="0E277D19" w14:textId="4AA24155" w:rsidTr="001F6028">
        <w:tc>
          <w:tcPr>
            <w:tcW w:w="6663" w:type="dxa"/>
          </w:tcPr>
          <w:p w14:paraId="67BB0E7B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Pomocné LED nouzové osvětlení ambulantního prostoru, schodů bočních a zadních dveří. Osvětlení napojeno na dveřní spínače.</w:t>
            </w:r>
          </w:p>
        </w:tc>
        <w:tc>
          <w:tcPr>
            <w:tcW w:w="3649" w:type="dxa"/>
            <w:shd w:val="clear" w:color="auto" w:fill="FFFFCC"/>
          </w:tcPr>
          <w:p w14:paraId="4DB14075" w14:textId="77777777" w:rsidR="001F6028" w:rsidRPr="001F6028" w:rsidRDefault="001F6028" w:rsidP="001F6028"/>
        </w:tc>
      </w:tr>
      <w:tr w:rsidR="001F6028" w:rsidRPr="001F6028" w14:paraId="67B97579" w14:textId="24029588" w:rsidTr="001F6028">
        <w:tc>
          <w:tcPr>
            <w:tcW w:w="6663" w:type="dxa"/>
          </w:tcPr>
          <w:p w14:paraId="1BF6D797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Osvětlení úložných prostorů na levé a pravé straně nástavby pomocí LED pásků ve svislé poloze v celé délce po obou stranách přístupového otvoru. Rozsvícení světla automaticky po otevření venkovních dvířek úložného prostoru.</w:t>
            </w:r>
          </w:p>
        </w:tc>
        <w:tc>
          <w:tcPr>
            <w:tcW w:w="3649" w:type="dxa"/>
            <w:shd w:val="clear" w:color="auto" w:fill="FFFFCC"/>
          </w:tcPr>
          <w:p w14:paraId="122F51C2" w14:textId="77777777" w:rsidR="001F6028" w:rsidRPr="001F6028" w:rsidRDefault="001F6028" w:rsidP="001F6028"/>
        </w:tc>
      </w:tr>
      <w:tr w:rsidR="001F6028" w:rsidRPr="001F6028" w14:paraId="3997A2A6" w14:textId="3C6040AA" w:rsidTr="001F6028">
        <w:tc>
          <w:tcPr>
            <w:tcW w:w="6663" w:type="dxa"/>
          </w:tcPr>
          <w:p w14:paraId="50DC96F2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LED osvětlení ambulantního prostoru a úložných prostorů v provedení studené bílé.</w:t>
            </w:r>
          </w:p>
        </w:tc>
        <w:tc>
          <w:tcPr>
            <w:tcW w:w="3649" w:type="dxa"/>
            <w:shd w:val="clear" w:color="auto" w:fill="FFFFCC"/>
          </w:tcPr>
          <w:p w14:paraId="539D94A5" w14:textId="77777777" w:rsidR="001F6028" w:rsidRPr="001F6028" w:rsidRDefault="001F6028" w:rsidP="001F6028"/>
        </w:tc>
      </w:tr>
      <w:tr w:rsidR="001F6028" w:rsidRPr="001F6028" w14:paraId="1728625A" w14:textId="5F5C6471" w:rsidTr="001F6028">
        <w:tc>
          <w:tcPr>
            <w:tcW w:w="6663" w:type="dxa"/>
          </w:tcPr>
          <w:p w14:paraId="094780E4" w14:textId="565264F2" w:rsidR="001F6028" w:rsidRPr="001F6028" w:rsidRDefault="001F6028" w:rsidP="005C3E7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Lékařské LED bodové světlo nad nosítky 4 ks. </w:t>
            </w:r>
            <w:r w:rsidR="005C3E7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Světla mohou být umístěna na stropním boxu pro polomasku.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Barv</w:t>
            </w:r>
            <w:r w:rsidR="00FE067E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a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svitu </w:t>
            </w:r>
            <w:r w:rsidR="00FE067E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teplá bílá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6862F78" w14:textId="77777777" w:rsidR="001F6028" w:rsidRPr="001F6028" w:rsidRDefault="001F6028" w:rsidP="001F6028"/>
        </w:tc>
      </w:tr>
      <w:tr w:rsidR="001F6028" w:rsidRPr="001F6028" w14:paraId="77328435" w14:textId="14D8086E" w:rsidTr="001F6028">
        <w:tc>
          <w:tcPr>
            <w:tcW w:w="6663" w:type="dxa"/>
          </w:tcPr>
          <w:p w14:paraId="0351E107" w14:textId="6EE4D648" w:rsidR="001F6028" w:rsidRPr="001F6028" w:rsidRDefault="001F6028" w:rsidP="009B42B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Flexibilní lampička LED provedení s dlouhým krkem na A sloupku u spolujezdce s vypínačem a 1ks zásuvka 12V </w:t>
            </w:r>
            <w:proofErr w:type="spellStart"/>
            <w:r w:rsidR="00A1459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zapalovačová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na palubní desce před spolujezdcem samostatně jištěná se záslepkou proti vniknutí cizího předmětu.</w:t>
            </w:r>
          </w:p>
        </w:tc>
        <w:tc>
          <w:tcPr>
            <w:tcW w:w="3649" w:type="dxa"/>
            <w:shd w:val="clear" w:color="auto" w:fill="FFFFCC"/>
          </w:tcPr>
          <w:p w14:paraId="3EC824ED" w14:textId="77777777" w:rsidR="001F6028" w:rsidRPr="001F6028" w:rsidRDefault="001F6028" w:rsidP="001F6028"/>
        </w:tc>
      </w:tr>
      <w:tr w:rsidR="001F6028" w:rsidRPr="001F6028" w14:paraId="6CE83361" w14:textId="1F3D5E15" w:rsidTr="001F6028">
        <w:tc>
          <w:tcPr>
            <w:tcW w:w="6663" w:type="dxa"/>
          </w:tcPr>
          <w:p w14:paraId="6806EE13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Kamerový systém sledující ambulantní prostor ve směru jízdy, se zobrazením na monitoru v zorném poli řidiče. Systém bez ukládání záznamu. Umístění systému určí zadavatel.</w:t>
            </w:r>
          </w:p>
        </w:tc>
        <w:tc>
          <w:tcPr>
            <w:tcW w:w="3649" w:type="dxa"/>
            <w:shd w:val="clear" w:color="auto" w:fill="FFFFCC"/>
          </w:tcPr>
          <w:p w14:paraId="104F1822" w14:textId="77777777" w:rsidR="001F6028" w:rsidRPr="001F6028" w:rsidRDefault="001F6028" w:rsidP="001F6028"/>
        </w:tc>
      </w:tr>
      <w:tr w:rsidR="001F6028" w:rsidRPr="001F6028" w14:paraId="05018C88" w14:textId="455D9549" w:rsidTr="001F6028">
        <w:tc>
          <w:tcPr>
            <w:tcW w:w="6663" w:type="dxa"/>
          </w:tcPr>
          <w:p w14:paraId="23080055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Zadní parkovací kamera napojení na přípravu dle bodu č. 39 specifikace vozidla v 1. stupni výroby.</w:t>
            </w:r>
          </w:p>
        </w:tc>
        <w:tc>
          <w:tcPr>
            <w:tcW w:w="3649" w:type="dxa"/>
            <w:shd w:val="clear" w:color="auto" w:fill="FFFFCC"/>
          </w:tcPr>
          <w:p w14:paraId="3234EF8E" w14:textId="77777777" w:rsidR="001F6028" w:rsidRPr="001F6028" w:rsidRDefault="001F6028" w:rsidP="001F6028"/>
        </w:tc>
      </w:tr>
      <w:tr w:rsidR="001F6028" w:rsidRPr="001F6028" w14:paraId="47D1F8BC" w14:textId="2E9B3FC1" w:rsidTr="001F6028">
        <w:tc>
          <w:tcPr>
            <w:tcW w:w="6663" w:type="dxa"/>
          </w:tcPr>
          <w:p w14:paraId="4612519E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Nouzové zvukové znamení k řidiči.</w:t>
            </w:r>
          </w:p>
        </w:tc>
        <w:tc>
          <w:tcPr>
            <w:tcW w:w="3649" w:type="dxa"/>
            <w:shd w:val="clear" w:color="auto" w:fill="FFFFCC"/>
          </w:tcPr>
          <w:p w14:paraId="14E99579" w14:textId="77777777" w:rsidR="001F6028" w:rsidRPr="001F6028" w:rsidRDefault="001F6028" w:rsidP="001F6028"/>
        </w:tc>
      </w:tr>
      <w:tr w:rsidR="001F6028" w:rsidRPr="001F6028" w14:paraId="7E022B34" w14:textId="60180BF0" w:rsidTr="001F6028">
        <w:tc>
          <w:tcPr>
            <w:tcW w:w="6663" w:type="dxa"/>
          </w:tcPr>
          <w:p w14:paraId="5D401212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Stropní ventilátor obousměrný.</w:t>
            </w:r>
          </w:p>
        </w:tc>
        <w:tc>
          <w:tcPr>
            <w:tcW w:w="3649" w:type="dxa"/>
            <w:shd w:val="clear" w:color="auto" w:fill="FFFFCC"/>
          </w:tcPr>
          <w:p w14:paraId="158ECCE2" w14:textId="77777777" w:rsidR="001F6028" w:rsidRPr="001F6028" w:rsidRDefault="001F6028" w:rsidP="001F6028"/>
        </w:tc>
      </w:tr>
      <w:tr w:rsidR="001F6028" w:rsidRPr="001F6028" w14:paraId="27D3B9A4" w14:textId="2256B3A6" w:rsidTr="001F6028">
        <w:tc>
          <w:tcPr>
            <w:tcW w:w="6663" w:type="dxa"/>
          </w:tcPr>
          <w:p w14:paraId="344074F5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Nabíječka obou akumulátorů 12/230V min. 25A s min. třemi výstupy a automatickou ochranou proti přebíjení pro oba akumulátory.</w:t>
            </w:r>
          </w:p>
        </w:tc>
        <w:tc>
          <w:tcPr>
            <w:tcW w:w="3649" w:type="dxa"/>
            <w:shd w:val="clear" w:color="auto" w:fill="FFFFCC"/>
          </w:tcPr>
          <w:p w14:paraId="7336ADF6" w14:textId="77777777" w:rsidR="001F6028" w:rsidRPr="001F6028" w:rsidRDefault="001F6028" w:rsidP="001F6028"/>
        </w:tc>
      </w:tr>
      <w:tr w:rsidR="001F6028" w:rsidRPr="001F6028" w14:paraId="1E537B79" w14:textId="13BC9B39" w:rsidTr="001F6028">
        <w:tc>
          <w:tcPr>
            <w:tcW w:w="6663" w:type="dxa"/>
          </w:tcPr>
          <w:p w14:paraId="00858BDE" w14:textId="094622E0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Vstup a rozvod 230V s 15m připojovacím kabelem s koncovkami, automatický mžikový systém odpojení přípojky 230 V, v kovovém nerezovém provedení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Rettbox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(kompatibilita se stávajícími rozvody 230 V), přesné umístění připojovací zásuvky pro vstup 230V do vozidla určí zadavatel dle nabídnutého typu podvozku. Rozvod 230V s jističi za sedadlem řidiče, s kontrolkou připojení 230V na přístrojové desce, podr</w:t>
            </w:r>
            <w:r w:rsidR="009B42B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obné schéma zapojení s revizní z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právou.</w:t>
            </w:r>
          </w:p>
        </w:tc>
        <w:tc>
          <w:tcPr>
            <w:tcW w:w="3649" w:type="dxa"/>
            <w:shd w:val="clear" w:color="auto" w:fill="FFFFCC"/>
          </w:tcPr>
          <w:p w14:paraId="459BA011" w14:textId="77777777" w:rsidR="001F6028" w:rsidRPr="001F6028" w:rsidRDefault="001F6028" w:rsidP="001F6028"/>
        </w:tc>
      </w:tr>
      <w:tr w:rsidR="001F6028" w:rsidRPr="001F6028" w14:paraId="4123BE29" w14:textId="7E587527" w:rsidTr="001F6028">
        <w:tc>
          <w:tcPr>
            <w:tcW w:w="6663" w:type="dxa"/>
          </w:tcPr>
          <w:p w14:paraId="03B490CD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2 ks dvojitá zásuvka 230V na sloupu levé části nástavby, přesné umístění zásuvky určí zadavatel.</w:t>
            </w:r>
          </w:p>
        </w:tc>
        <w:tc>
          <w:tcPr>
            <w:tcW w:w="3649" w:type="dxa"/>
            <w:shd w:val="clear" w:color="auto" w:fill="FFFFCC"/>
          </w:tcPr>
          <w:p w14:paraId="2293563A" w14:textId="77777777" w:rsidR="001F6028" w:rsidRPr="001F6028" w:rsidRDefault="001F6028" w:rsidP="001F6028"/>
        </w:tc>
      </w:tr>
      <w:tr w:rsidR="001F6028" w:rsidRPr="001F6028" w14:paraId="0B0FB968" w14:textId="095FA8B2" w:rsidTr="001F6028">
        <w:tc>
          <w:tcPr>
            <w:tcW w:w="6663" w:type="dxa"/>
          </w:tcPr>
          <w:p w14:paraId="1342F723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zásuvka 230V jednoduchá umístěná v zadní levé části nástavby, napojená na měnič 230V, barevně (modře) rozlišená,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35D75BED" w14:textId="77777777" w:rsidR="001F6028" w:rsidRPr="001F6028" w:rsidRDefault="001F6028" w:rsidP="001F6028"/>
        </w:tc>
      </w:tr>
      <w:tr w:rsidR="001F6028" w:rsidRPr="001F6028" w14:paraId="7B652185" w14:textId="21EE73D5" w:rsidTr="001F6028">
        <w:tc>
          <w:tcPr>
            <w:tcW w:w="6663" w:type="dxa"/>
          </w:tcPr>
          <w:p w14:paraId="75488D64" w14:textId="0D09377B" w:rsidR="001F6028" w:rsidRPr="001F6028" w:rsidRDefault="001F6028" w:rsidP="00FE067E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zásuvka 230V jednoduchá napojená na měnič 230V, barevně (žlutě) rozlišená,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53DE78F6" w14:textId="77777777" w:rsidR="001F6028" w:rsidRPr="001F6028" w:rsidRDefault="001F6028" w:rsidP="001F6028"/>
        </w:tc>
      </w:tr>
      <w:tr w:rsidR="001F6028" w:rsidRPr="001F6028" w14:paraId="05D88BED" w14:textId="18D35341" w:rsidTr="001F6028">
        <w:tc>
          <w:tcPr>
            <w:tcW w:w="6663" w:type="dxa"/>
          </w:tcPr>
          <w:p w14:paraId="71C3F69B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zásuvka 230V jednoduchá umístěná poblíž germicidní lampy, napojená na měnič 230V, barevně (zeleně) rozlišená,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7E2DAEF0" w14:textId="77777777" w:rsidR="001F6028" w:rsidRPr="001F6028" w:rsidRDefault="001F6028" w:rsidP="001F6028"/>
        </w:tc>
      </w:tr>
      <w:tr w:rsidR="001F6028" w:rsidRPr="001F6028" w14:paraId="500764F8" w14:textId="399D3495" w:rsidTr="001F6028">
        <w:tc>
          <w:tcPr>
            <w:tcW w:w="6663" w:type="dxa"/>
          </w:tcPr>
          <w:p w14:paraId="5F7CC110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měnič napětí 12/230V sinusový se stálým výkonem min. 1,2 kW.</w:t>
            </w:r>
          </w:p>
        </w:tc>
        <w:tc>
          <w:tcPr>
            <w:tcW w:w="3649" w:type="dxa"/>
            <w:shd w:val="clear" w:color="auto" w:fill="FFFFCC"/>
          </w:tcPr>
          <w:p w14:paraId="5EF71AA8" w14:textId="77777777" w:rsidR="001F6028" w:rsidRPr="001F6028" w:rsidRDefault="001F6028" w:rsidP="001F6028"/>
        </w:tc>
      </w:tr>
      <w:tr w:rsidR="001F6028" w:rsidRPr="001F6028" w14:paraId="4F2480DC" w14:textId="48C699C3" w:rsidTr="001F6028">
        <w:tc>
          <w:tcPr>
            <w:tcW w:w="6663" w:type="dxa"/>
          </w:tcPr>
          <w:p w14:paraId="46B955FC" w14:textId="77777777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1 ks germicidní lampa s prouděním vzduchu dle specifikace v příloze TS č. 2. Lampa napojená na zeleně označenou zásuvku 230V (měnič napětí),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s možností přepojení do zásuvky 230V funkční při napojení vozidla na dobíjecí kabel 230V.</w:t>
            </w:r>
          </w:p>
        </w:tc>
        <w:tc>
          <w:tcPr>
            <w:tcW w:w="3649" w:type="dxa"/>
            <w:shd w:val="clear" w:color="auto" w:fill="FFFFCC"/>
          </w:tcPr>
          <w:p w14:paraId="0605BBEA" w14:textId="77777777" w:rsidR="001F6028" w:rsidRPr="001F6028" w:rsidRDefault="001F6028" w:rsidP="001F6028"/>
        </w:tc>
      </w:tr>
      <w:tr w:rsidR="00173BCB" w:rsidRPr="001F6028" w14:paraId="3914233D" w14:textId="77777777" w:rsidTr="001F6028">
        <w:tc>
          <w:tcPr>
            <w:tcW w:w="6663" w:type="dxa"/>
          </w:tcPr>
          <w:p w14:paraId="62C7E6A2" w14:textId="4BB6D34D" w:rsidR="00173BCB" w:rsidRPr="001F6028" w:rsidRDefault="00173BCB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173BCB">
              <w:rPr>
                <w:rFonts w:asciiTheme="minorHAnsi" w:hAnsiTheme="minorHAnsi" w:cs="Arial"/>
                <w:sz w:val="20"/>
                <w:lang w:eastAsia="ar-SA" w:bidi="ar-SA"/>
              </w:rPr>
              <w:lastRenderedPageBreak/>
              <w:t>Každá zásuvka 230V musí být označena štítkem se jmenovitým napětím. Toto značení musí odolat dezinfekčním přípravkům a otěru při úklidu sanitního vozidla.</w:t>
            </w:r>
          </w:p>
        </w:tc>
        <w:tc>
          <w:tcPr>
            <w:tcW w:w="3649" w:type="dxa"/>
            <w:shd w:val="clear" w:color="auto" w:fill="FFFFCC"/>
          </w:tcPr>
          <w:p w14:paraId="29E7B4E9" w14:textId="77777777" w:rsidR="00173BCB" w:rsidRPr="001F6028" w:rsidRDefault="00173BCB" w:rsidP="001F6028"/>
        </w:tc>
      </w:tr>
      <w:tr w:rsidR="00173BCB" w:rsidRPr="001F6028" w14:paraId="2499255F" w14:textId="77777777" w:rsidTr="001F6028">
        <w:tc>
          <w:tcPr>
            <w:tcW w:w="6663" w:type="dxa"/>
          </w:tcPr>
          <w:p w14:paraId="09E6C162" w14:textId="415D8B67" w:rsidR="00173BCB" w:rsidRPr="00173BCB" w:rsidRDefault="00173BCB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173BCB">
              <w:rPr>
                <w:rFonts w:asciiTheme="minorHAnsi" w:hAnsiTheme="minorHAnsi" w:cs="Arial"/>
                <w:sz w:val="20"/>
                <w:lang w:eastAsia="ar-SA" w:bidi="ar-SA"/>
              </w:rPr>
              <w:t>Každá zásuvka 230V musí být vybavena optickou kontrolou funkčnosti.</w:t>
            </w:r>
          </w:p>
        </w:tc>
        <w:tc>
          <w:tcPr>
            <w:tcW w:w="3649" w:type="dxa"/>
            <w:shd w:val="clear" w:color="auto" w:fill="FFFFCC"/>
          </w:tcPr>
          <w:p w14:paraId="7495743C" w14:textId="77777777" w:rsidR="00173BCB" w:rsidRPr="001F6028" w:rsidRDefault="00173BCB" w:rsidP="001F6028"/>
        </w:tc>
      </w:tr>
      <w:tr w:rsidR="001F6028" w:rsidRPr="001F6028" w14:paraId="5CBB85FF" w14:textId="2506ACF7" w:rsidTr="001F6028">
        <w:tc>
          <w:tcPr>
            <w:tcW w:w="6663" w:type="dxa"/>
          </w:tcPr>
          <w:p w14:paraId="4670495E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8 ks rohová zásuvka 12V přístrojová na levé stěně ambulantního prostoru a sloupu. 1 ks zásuvka pro inkubátor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Dartin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umístěná v zadní levé části nástavby, každá zásuvka samostatně jištěná s optickou kontrolou funkčnosti, přesné rozmístění všech zásuvek určí zadavatel.</w:t>
            </w:r>
          </w:p>
        </w:tc>
        <w:tc>
          <w:tcPr>
            <w:tcW w:w="3649" w:type="dxa"/>
            <w:shd w:val="clear" w:color="auto" w:fill="FFFFCC"/>
          </w:tcPr>
          <w:p w14:paraId="0C2658F9" w14:textId="77777777" w:rsidR="001F6028" w:rsidRPr="001F6028" w:rsidRDefault="001F6028" w:rsidP="001F6028"/>
        </w:tc>
      </w:tr>
      <w:tr w:rsidR="001F6028" w:rsidRPr="001F6028" w14:paraId="0C9515B4" w14:textId="363008BF" w:rsidTr="001F6028">
        <w:tc>
          <w:tcPr>
            <w:tcW w:w="6663" w:type="dxa"/>
          </w:tcPr>
          <w:p w14:paraId="2110623A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2 ks zásuvka 12V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zapalovačová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na sloupu levé stěny nástavby s optickou kontrolou funkčnosti a se zamezením vniknutí cizího tělesa.</w:t>
            </w:r>
          </w:p>
        </w:tc>
        <w:tc>
          <w:tcPr>
            <w:tcW w:w="3649" w:type="dxa"/>
            <w:shd w:val="clear" w:color="auto" w:fill="FFFFCC"/>
          </w:tcPr>
          <w:p w14:paraId="6BCC5B61" w14:textId="77777777" w:rsidR="001F6028" w:rsidRPr="001F6028" w:rsidRDefault="001F6028" w:rsidP="001F6028"/>
        </w:tc>
      </w:tr>
      <w:tr w:rsidR="001F6028" w:rsidRPr="001F6028" w14:paraId="782F9502" w14:textId="19DA89D5" w:rsidTr="001F6028">
        <w:tc>
          <w:tcPr>
            <w:tcW w:w="6663" w:type="dxa"/>
          </w:tcPr>
          <w:p w14:paraId="4E6E4A92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2 ks zásuvka USB umožňující propojení tabletu Panasonic FZ-G1 a tiskáren. Zásuvky umístěny 1x v blízkosti držáku tiskárny a 1x v odkládacím boxu mezi sedadly řidiče a spolujezdce. Přesné umístění zásuvek určí zadavatel.</w:t>
            </w:r>
          </w:p>
        </w:tc>
        <w:tc>
          <w:tcPr>
            <w:tcW w:w="3649" w:type="dxa"/>
            <w:shd w:val="clear" w:color="auto" w:fill="FFFFCC"/>
          </w:tcPr>
          <w:p w14:paraId="6FE671F0" w14:textId="77777777" w:rsidR="001F6028" w:rsidRPr="001F6028" w:rsidRDefault="001F6028" w:rsidP="001F6028"/>
        </w:tc>
      </w:tr>
      <w:tr w:rsidR="00173BCB" w:rsidRPr="001F6028" w14:paraId="5130DE4D" w14:textId="77777777" w:rsidTr="001F6028">
        <w:tc>
          <w:tcPr>
            <w:tcW w:w="6663" w:type="dxa"/>
          </w:tcPr>
          <w:p w14:paraId="7EEFCF7D" w14:textId="15D543F9" w:rsidR="00173BCB" w:rsidRPr="001F6028" w:rsidRDefault="00173BCB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173BCB">
              <w:rPr>
                <w:rFonts w:asciiTheme="minorHAnsi" w:hAnsiTheme="minorHAnsi" w:cs="Arial"/>
                <w:sz w:val="20"/>
                <w:lang w:eastAsia="ar-SA" w:bidi="ar-SA"/>
              </w:rPr>
              <w:t>Každá zásuvka 12V musí být označena štítkem se jmenovitým napětím. Toto označení musí odolat dezinfekčním přípravkům a otěru při úklidu sanitního vozidla.</w:t>
            </w:r>
          </w:p>
        </w:tc>
        <w:tc>
          <w:tcPr>
            <w:tcW w:w="3649" w:type="dxa"/>
            <w:shd w:val="clear" w:color="auto" w:fill="FFFFCC"/>
          </w:tcPr>
          <w:p w14:paraId="50F7E59F" w14:textId="77777777" w:rsidR="00173BCB" w:rsidRPr="001F6028" w:rsidRDefault="00173BCB" w:rsidP="001F6028"/>
        </w:tc>
      </w:tr>
      <w:tr w:rsidR="001F6028" w:rsidRPr="001F6028" w14:paraId="10066818" w14:textId="76AE01EA" w:rsidTr="001F6028">
        <w:tc>
          <w:tcPr>
            <w:tcW w:w="6663" w:type="dxa"/>
          </w:tcPr>
          <w:p w14:paraId="547462FD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Digitální hodiny umístěné nad přepážkou, zobrazený čas musí být dobře viditelný ze sedadla na pravém boku. Zobrazení času, venkovní a vnitřní teploty.</w:t>
            </w:r>
          </w:p>
        </w:tc>
        <w:tc>
          <w:tcPr>
            <w:tcW w:w="3649" w:type="dxa"/>
            <w:shd w:val="clear" w:color="auto" w:fill="FFFFCC"/>
          </w:tcPr>
          <w:p w14:paraId="0C8C666C" w14:textId="77777777" w:rsidR="001F6028" w:rsidRPr="001F6028" w:rsidRDefault="001F6028" w:rsidP="001F6028"/>
        </w:tc>
      </w:tr>
      <w:tr w:rsidR="001F6028" w:rsidRPr="001F6028" w14:paraId="423FFD89" w14:textId="0141ECD1" w:rsidTr="001F6028">
        <w:tc>
          <w:tcPr>
            <w:tcW w:w="6663" w:type="dxa"/>
          </w:tcPr>
          <w:p w14:paraId="60D40E93" w14:textId="6B3F4753" w:rsidR="001F6028" w:rsidRPr="001F6028" w:rsidRDefault="001F6028" w:rsidP="00A14594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Dva přídavné reproduktory napojené na autorádio v ambulantním prostoru s vypínačem </w:t>
            </w:r>
            <w:r w:rsidR="00A14594" w:rsidRPr="00A1459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a ovládáním hlasitosti </w:t>
            </w:r>
            <w:r w:rsidR="00A1459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 ovlá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dacím panelu.</w:t>
            </w:r>
          </w:p>
        </w:tc>
        <w:tc>
          <w:tcPr>
            <w:tcW w:w="3649" w:type="dxa"/>
            <w:shd w:val="clear" w:color="auto" w:fill="FFFFCC"/>
          </w:tcPr>
          <w:p w14:paraId="5926CE83" w14:textId="77777777" w:rsidR="001F6028" w:rsidRPr="001F6028" w:rsidRDefault="001F6028" w:rsidP="001F6028"/>
        </w:tc>
      </w:tr>
      <w:tr w:rsidR="001F6028" w:rsidRPr="001F6028" w14:paraId="6FF3315E" w14:textId="40CD6776" w:rsidTr="001F6028">
        <w:tc>
          <w:tcPr>
            <w:tcW w:w="6663" w:type="dxa"/>
          </w:tcPr>
          <w:p w14:paraId="2BEE4C55" w14:textId="5D83E0C5" w:rsidR="001F6028" w:rsidRPr="001F6028" w:rsidRDefault="001F6028" w:rsidP="00FE067E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Centrální rozvod kyslíku s min. 7 ks rychlospojky dle platné ČSN. </w:t>
            </w:r>
            <w:r w:rsidR="00FE067E" w:rsidRPr="00FE067E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Průtokový kyslíkový ventil s mechanickým nastavením průtoku kyslíku, integrovaný v ovládacím panelu, s vývodem pro připojení hadičky s polomaskou v úložném prostoru pod stropem nad nosítky. Jmenovitý průtok kyslíku 0 - 25 litrů/min. Minimální možnost nastavení průtoku kyslíku v litrech/min: </w:t>
            </w:r>
            <w:r w:rsidR="00FE067E" w:rsidRPr="00FE067E"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  <w:t>0; 1; 2; 3; 4; 5; 6; 7; 9; 12; 15; 25.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Ve stropě úložný prostor pro polomasku s hadičkou, opatřený gumičkou a háčkem, zakrytý posuvnou roletkou. Rozmístění rychlospojek, 2 ks připojení LIV lahví v odděleném úložném prostoru, 3 ks v technologickém sloupu, 1 ks v technologickém sloupu v blízkosti držáku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Oxylogu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2000+, 1ks na pravé straně nástavby v blízkosti sedadla na pravé straně. 2 ks propojovací hadice pro propojení 10 lit. O2 lahví s rozvodem O2. Vše dle ilustrativního nákresu (příloha TS č. 1). Rozmístění komponentů kyslíkového rozvodu odsouhlasí před montáží zadavatel.</w:t>
            </w:r>
          </w:p>
        </w:tc>
        <w:tc>
          <w:tcPr>
            <w:tcW w:w="3649" w:type="dxa"/>
            <w:shd w:val="clear" w:color="auto" w:fill="FFFFCC"/>
          </w:tcPr>
          <w:p w14:paraId="2306E014" w14:textId="77777777" w:rsidR="001F6028" w:rsidRPr="001F6028" w:rsidRDefault="001F6028" w:rsidP="001F6028"/>
        </w:tc>
      </w:tr>
      <w:tr w:rsidR="001F6028" w:rsidRPr="001F6028" w14:paraId="768DC54F" w14:textId="59CF1A4F" w:rsidTr="001F6028">
        <w:tc>
          <w:tcPr>
            <w:tcW w:w="6663" w:type="dxa"/>
          </w:tcPr>
          <w:p w14:paraId="5FB9D0D8" w14:textId="2166ADA0" w:rsidR="001F6028" w:rsidRPr="001F6028" w:rsidRDefault="001F6028" w:rsidP="00611B5A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11B5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2 ks držák pro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jednu dvoulitrovou LIV kyslíkovou láhev</w:t>
            </w:r>
            <w:r w:rsidRPr="001F60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certifikovaný dle </w:t>
            </w:r>
            <w:r w:rsidR="00B707C4" w:rsidRP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ČSN EN 1789 (EN 1789:2020)</w:t>
            </w:r>
            <w:r w:rsidR="00611B5A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Dodavatel doloží certifikát v nabídce.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793127A1" w14:textId="77777777" w:rsidR="001F6028" w:rsidRPr="001F6028" w:rsidRDefault="001F6028" w:rsidP="001F6028"/>
        </w:tc>
      </w:tr>
      <w:tr w:rsidR="001F6028" w:rsidRPr="001F6028" w14:paraId="5AF99A6C" w14:textId="6DCA5102" w:rsidTr="001F6028">
        <w:tc>
          <w:tcPr>
            <w:tcW w:w="6663" w:type="dxa"/>
          </w:tcPr>
          <w:p w14:paraId="37D7558C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Hasicí přístroj 2 kg v kabině řidiče s hasicí schopností min. 34 B.</w:t>
            </w:r>
          </w:p>
        </w:tc>
        <w:tc>
          <w:tcPr>
            <w:tcW w:w="3649" w:type="dxa"/>
            <w:shd w:val="clear" w:color="auto" w:fill="FFFFCC"/>
          </w:tcPr>
          <w:p w14:paraId="0592ADF2" w14:textId="77777777" w:rsidR="001F6028" w:rsidRPr="001F6028" w:rsidRDefault="001F6028" w:rsidP="001F6028"/>
        </w:tc>
      </w:tr>
      <w:tr w:rsidR="001F6028" w:rsidRPr="001F6028" w14:paraId="6277CD37" w14:textId="6727C5E6" w:rsidTr="001F6028">
        <w:tc>
          <w:tcPr>
            <w:tcW w:w="6663" w:type="dxa"/>
          </w:tcPr>
          <w:p w14:paraId="34A614C6" w14:textId="692CDD37" w:rsidR="001F6028" w:rsidRPr="001F6028" w:rsidRDefault="001F6028" w:rsidP="002B56AD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Stůl pro nosítka s podvozkem min. mechanicky výsuvný, min. mechanicky bočně posuvný s integrovaným napájením pro akumulátor</w:t>
            </w:r>
            <w:r w:rsidR="00727203"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/</w:t>
            </w:r>
            <w:r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y nosítek</w:t>
            </w:r>
            <w:r w:rsidR="002B56AD"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 Ovládání posuvu v přední a zadní části. Stůl v nerezovém provedení</w:t>
            </w:r>
            <w:r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a dle </w:t>
            </w:r>
            <w:r w:rsidR="00727203"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ČSN </w:t>
            </w:r>
            <w:r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EN 1865-</w:t>
            </w:r>
            <w:r w:rsidR="002B56AD"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5</w:t>
            </w:r>
            <w:r w:rsidRPr="007C731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.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3649" w:type="dxa"/>
            <w:shd w:val="clear" w:color="auto" w:fill="FFFFCC"/>
          </w:tcPr>
          <w:p w14:paraId="7BDFF01A" w14:textId="77777777" w:rsidR="001F6028" w:rsidRPr="001F6028" w:rsidRDefault="001F6028" w:rsidP="001F6028"/>
        </w:tc>
      </w:tr>
      <w:tr w:rsidR="001F6028" w:rsidRPr="001F6028" w14:paraId="497A7085" w14:textId="590B16B2" w:rsidTr="001F6028">
        <w:tc>
          <w:tcPr>
            <w:tcW w:w="6663" w:type="dxa"/>
          </w:tcPr>
          <w:p w14:paraId="2908964A" w14:textId="1B416101" w:rsidR="001F6028" w:rsidRPr="001F6028" w:rsidRDefault="001F6028" w:rsidP="001F6028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Mezi sedadly řidiče a spolujezdce úložný středový box pro montáž radiostanic. Barva boxu korespondující s barvou interiéru vozidla. V tomto boxu 2 ks DIN rámečku pro radiostanice, úložný prostor pro dokumentaci min. 2 přihrádky pro uložení desek s dokumentací ve formátu A4, šířka desek min. 30 mm, 1 ks držák tabletu typ Panasonic FZ-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G1</w:t>
            </w:r>
            <w:r w:rsidRPr="001F60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certifikovaný dle </w:t>
            </w:r>
            <w:r w:rsidR="00B707C4" w:rsidRP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ČSN EN 1789 (EN 1789:2020)</w:t>
            </w:r>
            <w:r w:rsidR="00B707C4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umístěný ve středovém boxu v dosahu osoby sedící na sedadle spolujezdce. Na boxu rohová zásuvka 12V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zapalovačová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pro dobíjení tabletu samostatně jištěná s optickou kontrolou funkčnosti a napájecí zásuvka USB. Dodavatel doloží certifikát v nabídce.</w:t>
            </w:r>
          </w:p>
        </w:tc>
        <w:tc>
          <w:tcPr>
            <w:tcW w:w="3649" w:type="dxa"/>
            <w:shd w:val="clear" w:color="auto" w:fill="FFFFCC"/>
          </w:tcPr>
          <w:p w14:paraId="1972913E" w14:textId="77777777" w:rsidR="001F6028" w:rsidRPr="001F6028" w:rsidRDefault="001F6028" w:rsidP="001F6028"/>
        </w:tc>
      </w:tr>
      <w:tr w:rsidR="001F6028" w:rsidRPr="001F6028" w14:paraId="7A54FE80" w14:textId="5B3AC48C" w:rsidTr="001F6028">
        <w:tc>
          <w:tcPr>
            <w:tcW w:w="6663" w:type="dxa"/>
          </w:tcPr>
          <w:p w14:paraId="793B7DC6" w14:textId="77777777" w:rsidR="001F6028" w:rsidRPr="001F6028" w:rsidRDefault="001F6028" w:rsidP="001F6028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Na přepážce mezi sedadly vpředu 1ks držák krabice s jednorázovými rukavicemi a 2 ks držák ochranné přilby. Držák musí zajistit bezpečné uchycení přileb, musí být rychloupínací a musí zajistit nehlučnost připevněných ochranných přileb. Držák může být umístěn i do stropu kabiny. Přesné umístění odsouhlasí zadavatel.</w:t>
            </w:r>
          </w:p>
        </w:tc>
        <w:tc>
          <w:tcPr>
            <w:tcW w:w="3649" w:type="dxa"/>
            <w:shd w:val="clear" w:color="auto" w:fill="FFFFCC"/>
          </w:tcPr>
          <w:p w14:paraId="78932492" w14:textId="77777777" w:rsidR="001F6028" w:rsidRPr="001F6028" w:rsidRDefault="001F6028" w:rsidP="001F6028"/>
        </w:tc>
      </w:tr>
      <w:tr w:rsidR="001F6028" w:rsidRPr="001F6028" w14:paraId="0A8C338A" w14:textId="3FEEDC97" w:rsidTr="001F6028">
        <w:tc>
          <w:tcPr>
            <w:tcW w:w="6663" w:type="dxa"/>
          </w:tcPr>
          <w:p w14:paraId="29B47228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</w:rPr>
              <w:t xml:space="preserve">1 ks pravoúhlá LED přenosná svítilna s certifikací ATEX do zóny 0, </w:t>
            </w:r>
            <w:proofErr w:type="spellStart"/>
            <w:r w:rsidRPr="001F6028">
              <w:rPr>
                <w:rFonts w:asciiTheme="minorHAnsi" w:hAnsiTheme="minorHAnsi" w:cs="Arial"/>
                <w:sz w:val="20"/>
                <w:szCs w:val="20"/>
              </w:rPr>
              <w:t>Li</w:t>
            </w:r>
            <w:proofErr w:type="spellEnd"/>
            <w:r w:rsidRPr="001F6028">
              <w:rPr>
                <w:rFonts w:asciiTheme="minorHAnsi" w:hAnsiTheme="minorHAnsi" w:cs="Arial"/>
                <w:sz w:val="20"/>
                <w:szCs w:val="20"/>
              </w:rPr>
              <w:t>-Ion akumulátorem, držákem s nabíječkou 12/230V, LED signalizace nabíjení, IP 66, utěsnění O kroužky, LED světelný zdroj C4 s životností 50 000 hod., světelný výkon 175 lumenů, červené nylonové tělo svítilny, možnost zavěšení na oděv pomocí klipu s pružinou, možnost zavěšení na kovový D kroužek, doba svitu na plný výkon 3,5 hod., zajištění akumulátoru kovovým šroubem. Umístění svítilny v kabině řidiče. Přesné umístění odsouhlasí před montáží zadavatel.</w:t>
            </w:r>
          </w:p>
        </w:tc>
        <w:tc>
          <w:tcPr>
            <w:tcW w:w="3649" w:type="dxa"/>
            <w:shd w:val="clear" w:color="auto" w:fill="FFFFCC"/>
          </w:tcPr>
          <w:p w14:paraId="499167E5" w14:textId="77777777" w:rsidR="001F6028" w:rsidRPr="001F6028" w:rsidRDefault="001F6028" w:rsidP="001F6028"/>
        </w:tc>
      </w:tr>
      <w:tr w:rsidR="001F6028" w:rsidRPr="001F6028" w14:paraId="405FE61D" w14:textId="6A4B8A44" w:rsidTr="001F6028">
        <w:tc>
          <w:tcPr>
            <w:tcW w:w="6663" w:type="dxa"/>
          </w:tcPr>
          <w:p w14:paraId="3FA1E1CA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Okno v přepážce s možností zastínění proti průniku světla z ambulantního prostoru k řidiči.</w:t>
            </w:r>
          </w:p>
        </w:tc>
        <w:tc>
          <w:tcPr>
            <w:tcW w:w="3649" w:type="dxa"/>
            <w:shd w:val="clear" w:color="auto" w:fill="FFFFCC"/>
          </w:tcPr>
          <w:p w14:paraId="6F0436E1" w14:textId="77777777" w:rsidR="001F6028" w:rsidRPr="001F6028" w:rsidRDefault="001F6028" w:rsidP="001F6028"/>
        </w:tc>
      </w:tr>
      <w:tr w:rsidR="001F6028" w:rsidRPr="001F6028" w14:paraId="6E842431" w14:textId="0FBA5053" w:rsidTr="001F6028">
        <w:tc>
          <w:tcPr>
            <w:tcW w:w="6663" w:type="dxa"/>
          </w:tcPr>
          <w:p w14:paraId="3A0BB74F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držák dávkovače desinfekce z nerezové oceli umístěný na přepážce v dosahu od pravých bočních dveří, držák musí umožnit použití několika různých typů nádob desinfekčních přípravků.</w:t>
            </w:r>
          </w:p>
        </w:tc>
        <w:tc>
          <w:tcPr>
            <w:tcW w:w="3649" w:type="dxa"/>
            <w:shd w:val="clear" w:color="auto" w:fill="FFFFCC"/>
          </w:tcPr>
          <w:p w14:paraId="79A839EB" w14:textId="77777777" w:rsidR="001F6028" w:rsidRPr="001F6028" w:rsidRDefault="001F6028" w:rsidP="001F6028"/>
        </w:tc>
      </w:tr>
      <w:tr w:rsidR="001F6028" w:rsidRPr="001F6028" w14:paraId="26C114F1" w14:textId="45C2EE4C" w:rsidTr="001F6028">
        <w:tc>
          <w:tcPr>
            <w:tcW w:w="6663" w:type="dxa"/>
          </w:tcPr>
          <w:p w14:paraId="5E6D6B7A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4 ks držák krabice s jednorázovými rukavicemi umístěný na přepážce v dosahu od pravých bočních dveří. Držák musí zamezit pohybu krabic za jízdy.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623CB23F" w14:textId="77777777" w:rsidR="001F6028" w:rsidRPr="001F6028" w:rsidRDefault="001F6028" w:rsidP="001F6028"/>
        </w:tc>
      </w:tr>
      <w:tr w:rsidR="001F6028" w:rsidRPr="001F6028" w14:paraId="246DEE34" w14:textId="4D8F1685" w:rsidTr="001F6028">
        <w:tc>
          <w:tcPr>
            <w:tcW w:w="6663" w:type="dxa"/>
          </w:tcPr>
          <w:p w14:paraId="584D316C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nádoba na infekční odpad umístěná na přepážce nad pracovní deskou kombinované skříně (kompatibilita s typem používaným u ZZS PK).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055FBAEC" w14:textId="77777777" w:rsidR="001F6028" w:rsidRPr="001F6028" w:rsidRDefault="001F6028" w:rsidP="001F6028"/>
        </w:tc>
      </w:tr>
      <w:tr w:rsidR="001F6028" w:rsidRPr="001F6028" w14:paraId="79509E06" w14:textId="081C5BF8" w:rsidTr="001F6028">
        <w:tc>
          <w:tcPr>
            <w:tcW w:w="6663" w:type="dxa"/>
          </w:tcPr>
          <w:p w14:paraId="57372343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1 ks rozbíječ skel s integrovaným řezačem pásů včetně držáku, montáž v dosahu sedadla na pravém boku.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4300FC01" w14:textId="77777777" w:rsidR="001F6028" w:rsidRPr="001F6028" w:rsidRDefault="001F6028" w:rsidP="001F6028"/>
        </w:tc>
      </w:tr>
      <w:tr w:rsidR="001F6028" w:rsidRPr="001F6028" w14:paraId="247511D7" w14:textId="17D09413" w:rsidTr="001F6028">
        <w:tc>
          <w:tcPr>
            <w:tcW w:w="6663" w:type="dxa"/>
          </w:tcPr>
          <w:p w14:paraId="24CB4078" w14:textId="0F9F02A6" w:rsidR="001F6028" w:rsidRPr="001F6028" w:rsidRDefault="005C3E70" w:rsidP="005C3E70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Montáž držáků pro defibrilátor a</w:t>
            </w:r>
            <w:r w:rsidR="001F6028"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ventilátor, držáky dodá zadavatel.</w:t>
            </w:r>
          </w:p>
        </w:tc>
        <w:tc>
          <w:tcPr>
            <w:tcW w:w="3649" w:type="dxa"/>
            <w:shd w:val="clear" w:color="auto" w:fill="FFFFCC"/>
          </w:tcPr>
          <w:p w14:paraId="37CD4AFC" w14:textId="77777777" w:rsidR="001F6028" w:rsidRPr="001F6028" w:rsidRDefault="001F6028" w:rsidP="001F6028"/>
        </w:tc>
      </w:tr>
      <w:tr w:rsidR="001F6028" w:rsidRPr="001F6028" w14:paraId="62327946" w14:textId="59C27438" w:rsidTr="001F6028">
        <w:tc>
          <w:tcPr>
            <w:tcW w:w="6663" w:type="dxa"/>
          </w:tcPr>
          <w:p w14:paraId="3A3A1B34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Montáž držáků pro ostatní zdravotnické přístroje, držáky dodá zadavatel.</w:t>
            </w:r>
          </w:p>
        </w:tc>
        <w:tc>
          <w:tcPr>
            <w:tcW w:w="3649" w:type="dxa"/>
            <w:shd w:val="clear" w:color="auto" w:fill="FFFFCC"/>
          </w:tcPr>
          <w:p w14:paraId="13F17DE9" w14:textId="77777777" w:rsidR="001F6028" w:rsidRPr="001F6028" w:rsidRDefault="001F6028" w:rsidP="001F6028"/>
        </w:tc>
      </w:tr>
      <w:tr w:rsidR="001F6028" w:rsidRPr="001F6028" w14:paraId="0EC2159C" w14:textId="327806E6" w:rsidTr="001F6028">
        <w:tc>
          <w:tcPr>
            <w:tcW w:w="6663" w:type="dxa"/>
          </w:tcPr>
          <w:p w14:paraId="45635509" w14:textId="62354FCD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Nástupní </w:t>
            </w:r>
            <w:r w:rsidR="005C3E70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kovová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nerez madla po obou stranách bočních dveří a na pravé straně zadních dveří.</w:t>
            </w:r>
          </w:p>
        </w:tc>
        <w:tc>
          <w:tcPr>
            <w:tcW w:w="3649" w:type="dxa"/>
            <w:shd w:val="clear" w:color="auto" w:fill="FFFFCC"/>
          </w:tcPr>
          <w:p w14:paraId="41AD6252" w14:textId="77777777" w:rsidR="001F6028" w:rsidRPr="001F6028" w:rsidRDefault="001F6028" w:rsidP="001F6028"/>
        </w:tc>
      </w:tr>
      <w:tr w:rsidR="001F6028" w:rsidRPr="001F6028" w14:paraId="5F7348AB" w14:textId="33A1C98B" w:rsidTr="001F6028">
        <w:tc>
          <w:tcPr>
            <w:tcW w:w="6663" w:type="dxa"/>
          </w:tcPr>
          <w:p w14:paraId="46C3C542" w14:textId="77777777" w:rsidR="001F6028" w:rsidRPr="001F6028" w:rsidRDefault="001F6028" w:rsidP="001F6028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9" w:hanging="425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zásuvky 12V a 230V v ambulantním prostoru s ochranou proti vlhku a prachu min. IP 65.</w:t>
            </w:r>
          </w:p>
        </w:tc>
        <w:tc>
          <w:tcPr>
            <w:tcW w:w="3649" w:type="dxa"/>
            <w:shd w:val="clear" w:color="auto" w:fill="FFFFCC"/>
          </w:tcPr>
          <w:p w14:paraId="60BDA698" w14:textId="77777777" w:rsidR="001F6028" w:rsidRPr="001F6028" w:rsidRDefault="001F6028" w:rsidP="001F6028"/>
        </w:tc>
      </w:tr>
    </w:tbl>
    <w:p w14:paraId="0B07E7F3" w14:textId="77777777" w:rsidR="00223257" w:rsidRPr="001F6028" w:rsidRDefault="00223257" w:rsidP="00223257">
      <w:pPr>
        <w:spacing w:line="276" w:lineRule="auto"/>
        <w:rPr>
          <w:rFonts w:asciiTheme="minorHAnsi" w:hAnsiTheme="minorHAnsi" w:cs="Arial"/>
          <w:szCs w:val="22"/>
          <w:lang w:eastAsia="ar-SA" w:bidi="ar-SA"/>
        </w:rPr>
      </w:pPr>
    </w:p>
    <w:p w14:paraId="434D5BCE" w14:textId="7AFF5E3A" w:rsidR="00223257" w:rsidRPr="001F6028" w:rsidRDefault="00223257" w:rsidP="002E2262">
      <w:pPr>
        <w:spacing w:after="120" w:line="276" w:lineRule="auto"/>
        <w:jc w:val="center"/>
        <w:rPr>
          <w:rFonts w:asciiTheme="minorHAnsi" w:hAnsiTheme="minorHAnsi" w:cs="Arial"/>
          <w:b/>
          <w:sz w:val="28"/>
          <w:szCs w:val="28"/>
          <w:lang w:eastAsia="ar-SA" w:bidi="ar-SA"/>
        </w:rPr>
      </w:pPr>
      <w:r w:rsidRPr="001F6028">
        <w:rPr>
          <w:rFonts w:asciiTheme="minorHAnsi" w:hAnsiTheme="minorHAnsi" w:cs="Arial"/>
          <w:b/>
          <w:sz w:val="28"/>
          <w:szCs w:val="28"/>
          <w:lang w:eastAsia="ar-SA" w:bidi="ar-SA"/>
        </w:rPr>
        <w:t xml:space="preserve">Grafické značení </w:t>
      </w:r>
      <w:r w:rsidR="009F2956" w:rsidRPr="001F6028">
        <w:rPr>
          <w:rFonts w:asciiTheme="minorHAnsi" w:hAnsiTheme="minorHAnsi" w:cs="Arial"/>
          <w:b/>
          <w:sz w:val="28"/>
          <w:szCs w:val="28"/>
          <w:lang w:eastAsia="ar-SA" w:bidi="ar-SA"/>
        </w:rPr>
        <w:t xml:space="preserve">karoserie </w:t>
      </w:r>
      <w:r w:rsidRPr="001F6028">
        <w:rPr>
          <w:rFonts w:asciiTheme="minorHAnsi" w:hAnsiTheme="minorHAnsi" w:cs="Arial"/>
          <w:b/>
          <w:sz w:val="28"/>
          <w:szCs w:val="28"/>
          <w:lang w:eastAsia="ar-SA" w:bidi="ar-SA"/>
        </w:rPr>
        <w:t>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F6028" w:rsidRPr="001F6028" w14:paraId="438BCEFF" w14:textId="77777777" w:rsidTr="001F6028">
        <w:trPr>
          <w:trHeight w:val="489"/>
        </w:trPr>
        <w:tc>
          <w:tcPr>
            <w:tcW w:w="6663" w:type="dxa"/>
          </w:tcPr>
          <w:p w14:paraId="332C6142" w14:textId="77777777" w:rsidR="001F6028" w:rsidRPr="001F6028" w:rsidRDefault="001F602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489BEDC7" w14:textId="77777777" w:rsidR="001F6028" w:rsidRPr="001F6028" w:rsidRDefault="001F602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20FDCC1A" w14:textId="77777777" w:rsidR="001F6028" w:rsidRPr="001F6028" w:rsidRDefault="001F602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1F6028" w:rsidRPr="001F6028" w14:paraId="29BB2158" w14:textId="0A73F38B" w:rsidTr="001F6028">
        <w:tc>
          <w:tcPr>
            <w:tcW w:w="6663" w:type="dxa"/>
          </w:tcPr>
          <w:p w14:paraId="4DFACDEF" w14:textId="00D0D713" w:rsidR="001F6028" w:rsidRPr="001F6028" w:rsidRDefault="001F6028" w:rsidP="00B87F7D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E3E2C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Grafické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značení vozidla v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 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reflexním mikro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prismatickém provedení ve formě žlutých a zelených obdélníků, odpovídající značení vozidla rychlé zdravotnické pomoci dle vyhlášky č. 296/2012 Sb. Žluté obdélníky mu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sí být limetkového odstínu s fl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rescentním provedením. Dva pruhy obdélníků na bocích vytvářející vzhled šachovnice, dle ilustrativních fotografií (příloha TS č. 3). Velikost některých obdélníků a krajních obdélníků dle tvaru a možností karoserie vozidla.</w:t>
            </w:r>
          </w:p>
        </w:tc>
        <w:tc>
          <w:tcPr>
            <w:tcW w:w="3649" w:type="dxa"/>
            <w:shd w:val="clear" w:color="auto" w:fill="FFFFCC"/>
          </w:tcPr>
          <w:p w14:paraId="1D52CC47" w14:textId="77777777" w:rsidR="001F6028" w:rsidRPr="001F6028" w:rsidRDefault="001F6028" w:rsidP="001F6028"/>
        </w:tc>
      </w:tr>
      <w:tr w:rsidR="001F6028" w:rsidRPr="001F6028" w14:paraId="56673CBD" w14:textId="0C737CCA" w:rsidTr="001F6028">
        <w:tc>
          <w:tcPr>
            <w:tcW w:w="6663" w:type="dxa"/>
          </w:tcPr>
          <w:p w14:paraId="0AFAE671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grafické značení vozidla dle ilustrativních fotografií (příloha TS č. 3).</w:t>
            </w:r>
          </w:p>
        </w:tc>
        <w:tc>
          <w:tcPr>
            <w:tcW w:w="3649" w:type="dxa"/>
            <w:shd w:val="clear" w:color="auto" w:fill="FFFFCC"/>
          </w:tcPr>
          <w:p w14:paraId="4586FF50" w14:textId="77777777" w:rsidR="001F6028" w:rsidRPr="001F6028" w:rsidRDefault="001F6028" w:rsidP="001F6028"/>
        </w:tc>
      </w:tr>
      <w:tr w:rsidR="001F6028" w:rsidRPr="001F6028" w14:paraId="6A3BBE0C" w14:textId="66FD8729" w:rsidTr="001F6028">
        <w:tc>
          <w:tcPr>
            <w:tcW w:w="6663" w:type="dxa"/>
          </w:tcPr>
          <w:p w14:paraId="519207A2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lastRenderedPageBreak/>
              <w:t>Na střeše, obou předních blatnících a na zadních dveřích volací znak polep černá barva. Volací znaky upřesní zadavatel.</w:t>
            </w:r>
          </w:p>
        </w:tc>
        <w:tc>
          <w:tcPr>
            <w:tcW w:w="3649" w:type="dxa"/>
            <w:shd w:val="clear" w:color="auto" w:fill="FFFFCC"/>
          </w:tcPr>
          <w:p w14:paraId="27372DB3" w14:textId="77777777" w:rsidR="001F6028" w:rsidRPr="001F6028" w:rsidRDefault="001F6028" w:rsidP="001F6028"/>
        </w:tc>
      </w:tr>
      <w:tr w:rsidR="001F6028" w:rsidRPr="001F6028" w14:paraId="63E25F0F" w14:textId="0AE104E5" w:rsidTr="001F6028">
        <w:tc>
          <w:tcPr>
            <w:tcW w:w="6663" w:type="dxa"/>
          </w:tcPr>
          <w:p w14:paraId="10F6B74A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Veškerá vnější okna v ambulantní části zatemněna fólií s propustností 5%.</w:t>
            </w:r>
          </w:p>
        </w:tc>
        <w:tc>
          <w:tcPr>
            <w:tcW w:w="3649" w:type="dxa"/>
            <w:shd w:val="clear" w:color="auto" w:fill="FFFFCC"/>
          </w:tcPr>
          <w:p w14:paraId="75858900" w14:textId="77777777" w:rsidR="001F6028" w:rsidRPr="001F6028" w:rsidRDefault="001F6028" w:rsidP="001F6028"/>
        </w:tc>
      </w:tr>
      <w:tr w:rsidR="001F6028" w:rsidRPr="001F6028" w14:paraId="1BADCE9C" w14:textId="1EE5AD9A" w:rsidTr="001F6028">
        <w:tc>
          <w:tcPr>
            <w:tcW w:w="6663" w:type="dxa"/>
          </w:tcPr>
          <w:p w14:paraId="7E659FBB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Polep spodní poloviny vnitřní strany oken k zamezení průhledu do ambulantního prostoru fólií „pískované sklo".</w:t>
            </w:r>
          </w:p>
        </w:tc>
        <w:tc>
          <w:tcPr>
            <w:tcW w:w="3649" w:type="dxa"/>
            <w:shd w:val="clear" w:color="auto" w:fill="FFFFCC"/>
          </w:tcPr>
          <w:p w14:paraId="6C41B64C" w14:textId="77777777" w:rsidR="001F6028" w:rsidRPr="001F6028" w:rsidRDefault="001F6028" w:rsidP="001F6028"/>
        </w:tc>
      </w:tr>
      <w:tr w:rsidR="001F6028" w:rsidRPr="001F6028" w14:paraId="10F78260" w14:textId="2FFB7B25" w:rsidTr="001F6028">
        <w:tc>
          <w:tcPr>
            <w:tcW w:w="6663" w:type="dxa"/>
          </w:tcPr>
          <w:p w14:paraId="75DBEBF1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 obou bocích logo zadavatele a Plzeňského kraje. Podklady dodá zadavatel.</w:t>
            </w:r>
          </w:p>
        </w:tc>
        <w:tc>
          <w:tcPr>
            <w:tcW w:w="3649" w:type="dxa"/>
            <w:shd w:val="clear" w:color="auto" w:fill="FFFFCC"/>
          </w:tcPr>
          <w:p w14:paraId="5DB005E5" w14:textId="77777777" w:rsidR="001F6028" w:rsidRPr="001F6028" w:rsidRDefault="001F6028" w:rsidP="001F6028"/>
        </w:tc>
      </w:tr>
      <w:tr w:rsidR="001F6028" w:rsidRPr="001F6028" w14:paraId="06E5C2F4" w14:textId="44DEF8A9" w:rsidTr="001F6028">
        <w:tc>
          <w:tcPr>
            <w:tcW w:w="6663" w:type="dxa"/>
          </w:tcPr>
          <w:p w14:paraId="0251603D" w14:textId="56724CB1" w:rsidR="001F6028" w:rsidRPr="001F6028" w:rsidRDefault="001F6028" w:rsidP="001F6028">
            <w:pPr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Zvýraznění boční siluety skříňové nástavby vozidla střídajícími se obdélníky žluté a zelené</w:t>
            </w:r>
            <w:r w:rsidRPr="001F60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 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reflexním mikro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prismatickém provedení na obou bocích.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3649" w:type="dxa"/>
            <w:shd w:val="clear" w:color="auto" w:fill="FFFFCC"/>
          </w:tcPr>
          <w:p w14:paraId="38F63666" w14:textId="77777777" w:rsidR="001F6028" w:rsidRPr="001F6028" w:rsidRDefault="001F6028" w:rsidP="001F6028"/>
        </w:tc>
      </w:tr>
      <w:tr w:rsidR="001F6028" w:rsidRPr="001F6028" w14:paraId="15EA9F57" w14:textId="5891BA13" w:rsidTr="001F6028">
        <w:tc>
          <w:tcPr>
            <w:tcW w:w="6663" w:type="dxa"/>
          </w:tcPr>
          <w:p w14:paraId="3774C65D" w14:textId="673D0EE6" w:rsidR="001F6028" w:rsidRPr="001F6028" w:rsidRDefault="001F6028" w:rsidP="001F6028">
            <w:pPr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Grafické značení celé plochy zadní části vozidla v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 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reflexním mikro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prismatickém provedení ve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formě střídajících se pruhů fl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orescentní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oranžové a žluté limetkové barvy.</w:t>
            </w:r>
          </w:p>
        </w:tc>
        <w:tc>
          <w:tcPr>
            <w:tcW w:w="3649" w:type="dxa"/>
            <w:shd w:val="clear" w:color="auto" w:fill="FFFFCC"/>
          </w:tcPr>
          <w:p w14:paraId="699C4EA1" w14:textId="77777777" w:rsidR="001F6028" w:rsidRPr="001F6028" w:rsidRDefault="001F6028" w:rsidP="001F6028"/>
        </w:tc>
      </w:tr>
      <w:tr w:rsidR="001F6028" w:rsidRPr="001F6028" w14:paraId="5627F3BC" w14:textId="2C816DA0" w:rsidTr="001F6028">
        <w:tc>
          <w:tcPr>
            <w:tcW w:w="6663" w:type="dxa"/>
          </w:tcPr>
          <w:p w14:paraId="64EF94AF" w14:textId="40B31BCD" w:rsidR="001F6028" w:rsidRPr="001F6028" w:rsidRDefault="001F6028" w:rsidP="001F6028">
            <w:pPr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 označení zadních a obou bočních venkovních dveří v otevřeném stavu zevnitř ve formě proužků v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 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reflexním mikro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prismatickém provedení fl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rescentní oranžové a žluté limetkové barvy. U obou zadních dveří navíc reflexní označení celé vnitřní spodní ¼ plochy dveří v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 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reflexním mikro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prismatickém provedení fl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rescentní oranžové a žluté limetkové barvy. Pruhy svou velikostí musí korespondovat s venkovním značením dveří a musí vytvářet dojem návaznosti na toto značení.</w:t>
            </w:r>
          </w:p>
        </w:tc>
        <w:tc>
          <w:tcPr>
            <w:tcW w:w="3649" w:type="dxa"/>
            <w:shd w:val="clear" w:color="auto" w:fill="FFFFCC"/>
          </w:tcPr>
          <w:p w14:paraId="7C57659E" w14:textId="77777777" w:rsidR="001F6028" w:rsidRPr="001F6028" w:rsidRDefault="001F6028" w:rsidP="001F6028"/>
        </w:tc>
      </w:tr>
      <w:tr w:rsidR="001F6028" w:rsidRPr="001F6028" w14:paraId="03344BC6" w14:textId="3FE25E14" w:rsidTr="001F6028">
        <w:tc>
          <w:tcPr>
            <w:tcW w:w="6663" w:type="dxa"/>
          </w:tcPr>
          <w:p w14:paraId="55BE5E4B" w14:textId="63B267BC" w:rsidR="001F6028" w:rsidRPr="001F6028" w:rsidRDefault="001F6028" w:rsidP="00B87F7D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Grafické značení přední části vozidla v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 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retro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reflexním mikro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prismatic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kém provedení ve formě pruhů fl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u</w:t>
            </w:r>
            <w:r w:rsidR="00B87F7D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o</w:t>
            </w: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rescentní oranžové a žluté limetkové barvy.</w:t>
            </w:r>
          </w:p>
        </w:tc>
        <w:tc>
          <w:tcPr>
            <w:tcW w:w="3649" w:type="dxa"/>
            <w:shd w:val="clear" w:color="auto" w:fill="FFFFCC"/>
          </w:tcPr>
          <w:p w14:paraId="6A3FEC85" w14:textId="77777777" w:rsidR="001F6028" w:rsidRPr="001F6028" w:rsidRDefault="001F6028" w:rsidP="001F6028"/>
        </w:tc>
      </w:tr>
      <w:tr w:rsidR="001F6028" w:rsidRPr="001F6028" w14:paraId="5A44D3B8" w14:textId="3161A08E" w:rsidTr="001F6028">
        <w:tc>
          <w:tcPr>
            <w:tcW w:w="6663" w:type="dxa"/>
          </w:tcPr>
          <w:p w14:paraId="084BAD52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Nad čelním sklem nápis AMBULANCE, materiál polepu červený reflex, výška písmen min. 100 mm.</w:t>
            </w:r>
          </w:p>
        </w:tc>
        <w:tc>
          <w:tcPr>
            <w:tcW w:w="3649" w:type="dxa"/>
            <w:shd w:val="clear" w:color="auto" w:fill="FFFFCC"/>
          </w:tcPr>
          <w:p w14:paraId="09593331" w14:textId="77777777" w:rsidR="001F6028" w:rsidRPr="001F6028" w:rsidRDefault="001F6028" w:rsidP="001F6028"/>
        </w:tc>
      </w:tr>
      <w:tr w:rsidR="001F6028" w:rsidRPr="001F6028" w14:paraId="16E50845" w14:textId="3E0D9CD8" w:rsidTr="001F6028">
        <w:tc>
          <w:tcPr>
            <w:tcW w:w="6663" w:type="dxa"/>
          </w:tcPr>
          <w:p w14:paraId="1D7B1BC5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Nad čelním sklem nad nápisem ambulance 1 ks polep modrá hvězda života o velikosti min. 300 mm v provedení reflex s konturou. Přesnou velikost a umístění určí zadavatel dle nabídnutého typu vozidla.</w:t>
            </w:r>
          </w:p>
        </w:tc>
        <w:tc>
          <w:tcPr>
            <w:tcW w:w="3649" w:type="dxa"/>
            <w:shd w:val="clear" w:color="auto" w:fill="FFFFCC"/>
          </w:tcPr>
          <w:p w14:paraId="2B46CD3B" w14:textId="77777777" w:rsidR="001F6028" w:rsidRPr="001F6028" w:rsidRDefault="001F6028" w:rsidP="001F6028"/>
        </w:tc>
      </w:tr>
      <w:tr w:rsidR="001F6028" w:rsidRPr="001F6028" w14:paraId="68A03A2E" w14:textId="563C2434" w:rsidTr="001F6028">
        <w:tc>
          <w:tcPr>
            <w:tcW w:w="6663" w:type="dxa"/>
          </w:tcPr>
          <w:p w14:paraId="6B7AFF47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 přední kapotě polep modrá hvězda života o min. velikosti 400 mm v provedení reflex s konturou.</w:t>
            </w:r>
          </w:p>
        </w:tc>
        <w:tc>
          <w:tcPr>
            <w:tcW w:w="3649" w:type="dxa"/>
            <w:shd w:val="clear" w:color="auto" w:fill="FFFFCC"/>
          </w:tcPr>
          <w:p w14:paraId="5C45BB93" w14:textId="77777777" w:rsidR="001F6028" w:rsidRPr="001F6028" w:rsidRDefault="001F6028" w:rsidP="001F6028"/>
        </w:tc>
      </w:tr>
      <w:tr w:rsidR="001F6028" w:rsidRPr="001F6028" w14:paraId="1A4ED2CA" w14:textId="7A39EAB0" w:rsidTr="001F6028">
        <w:tc>
          <w:tcPr>
            <w:tcW w:w="6663" w:type="dxa"/>
          </w:tcPr>
          <w:p w14:paraId="65E4EC6C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 obou bocích vzadu polep modrá hvězda života o min. velikosti 400 mm v provedení reflex s konturou.</w:t>
            </w:r>
          </w:p>
        </w:tc>
        <w:tc>
          <w:tcPr>
            <w:tcW w:w="3649" w:type="dxa"/>
            <w:shd w:val="clear" w:color="auto" w:fill="FFFFCC"/>
          </w:tcPr>
          <w:p w14:paraId="1AED5E8C" w14:textId="77777777" w:rsidR="001F6028" w:rsidRPr="001F6028" w:rsidRDefault="001F6028" w:rsidP="001F6028"/>
        </w:tc>
      </w:tr>
      <w:tr w:rsidR="001F6028" w:rsidRPr="001F6028" w14:paraId="61AF01C8" w14:textId="1F50D709" w:rsidTr="001F6028">
        <w:tc>
          <w:tcPr>
            <w:tcW w:w="6663" w:type="dxa"/>
          </w:tcPr>
          <w:p w14:paraId="5CF943E8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Vzadu na obou oknech zadních dveří polep modrá hvězda života o min. velikosti 200 mm v provedení reflex s konturou.</w:t>
            </w:r>
          </w:p>
        </w:tc>
        <w:tc>
          <w:tcPr>
            <w:tcW w:w="3649" w:type="dxa"/>
            <w:shd w:val="clear" w:color="auto" w:fill="FFFFCC"/>
          </w:tcPr>
          <w:p w14:paraId="7B563441" w14:textId="77777777" w:rsidR="001F6028" w:rsidRPr="001F6028" w:rsidRDefault="001F6028" w:rsidP="001F6028"/>
        </w:tc>
      </w:tr>
      <w:tr w:rsidR="001F6028" w:rsidRPr="001F6028" w14:paraId="7CC7CCBB" w14:textId="351FA676" w:rsidTr="001F6028">
        <w:tc>
          <w:tcPr>
            <w:tcW w:w="6663" w:type="dxa"/>
          </w:tcPr>
          <w:p w14:paraId="11E44215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3 ks polep telefon 155 na oba boky a záď vozu. Barva polepu podle jeho umístění černá nebo bílá. 1ks polep bílé, nebo černé barvy www.zzspk.cz na záď vozu. Přesné umístění určí zadavatel. </w:t>
            </w:r>
          </w:p>
        </w:tc>
        <w:tc>
          <w:tcPr>
            <w:tcW w:w="3649" w:type="dxa"/>
            <w:shd w:val="clear" w:color="auto" w:fill="FFFFCC"/>
          </w:tcPr>
          <w:p w14:paraId="1A41D8A8" w14:textId="77777777" w:rsidR="001F6028" w:rsidRPr="001F6028" w:rsidRDefault="001F6028" w:rsidP="001F6028"/>
        </w:tc>
      </w:tr>
      <w:tr w:rsidR="001F6028" w:rsidRPr="001F6028" w14:paraId="40581371" w14:textId="6B216C10" w:rsidTr="001F6028">
        <w:tc>
          <w:tcPr>
            <w:tcW w:w="6663" w:type="dxa"/>
          </w:tcPr>
          <w:p w14:paraId="18062F7A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Detail materiálu grafického značení a ilustrativní fotografie v příloze TS č. 3.</w:t>
            </w:r>
          </w:p>
        </w:tc>
        <w:tc>
          <w:tcPr>
            <w:tcW w:w="3649" w:type="dxa"/>
            <w:shd w:val="clear" w:color="auto" w:fill="FFFFCC"/>
          </w:tcPr>
          <w:p w14:paraId="7C3B8324" w14:textId="77777777" w:rsidR="001F6028" w:rsidRPr="001F6028" w:rsidRDefault="001F6028" w:rsidP="001F6028"/>
        </w:tc>
      </w:tr>
      <w:tr w:rsidR="001F6028" w:rsidRPr="001F6028" w14:paraId="19266C45" w14:textId="1222FA7C" w:rsidTr="001F6028">
        <w:tc>
          <w:tcPr>
            <w:tcW w:w="6663" w:type="dxa"/>
          </w:tcPr>
          <w:p w14:paraId="0DEEB1C4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 obou bocích název zadavatele dle vyhlášky č. 296/2012 Sb. v provedení červená reflex.</w:t>
            </w:r>
          </w:p>
        </w:tc>
        <w:tc>
          <w:tcPr>
            <w:tcW w:w="3649" w:type="dxa"/>
            <w:shd w:val="clear" w:color="auto" w:fill="FFFFCC"/>
          </w:tcPr>
          <w:p w14:paraId="62F02B01" w14:textId="77777777" w:rsidR="001F6028" w:rsidRPr="001F6028" w:rsidRDefault="001F6028" w:rsidP="001F6028"/>
        </w:tc>
      </w:tr>
      <w:tr w:rsidR="001F6028" w:rsidRPr="001F6028" w14:paraId="10A0A020" w14:textId="32AEBBE7" w:rsidTr="001F6028">
        <w:tc>
          <w:tcPr>
            <w:tcW w:w="6663" w:type="dxa"/>
          </w:tcPr>
          <w:p w14:paraId="72145227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 přepážce v ambulantním prostoru výrazný nápis PŘIPOUTEJTE SE PROSÍM.</w:t>
            </w:r>
          </w:p>
        </w:tc>
        <w:tc>
          <w:tcPr>
            <w:tcW w:w="3649" w:type="dxa"/>
            <w:shd w:val="clear" w:color="auto" w:fill="FFFFCC"/>
          </w:tcPr>
          <w:p w14:paraId="746B4E07" w14:textId="77777777" w:rsidR="001F6028" w:rsidRPr="001F6028" w:rsidRDefault="001F6028" w:rsidP="001F6028"/>
        </w:tc>
      </w:tr>
      <w:tr w:rsidR="001F6028" w:rsidRPr="001F6028" w14:paraId="0F77A39E" w14:textId="539D5CD3" w:rsidTr="001F6028">
        <w:tc>
          <w:tcPr>
            <w:tcW w:w="6663" w:type="dxa"/>
          </w:tcPr>
          <w:p w14:paraId="7D2BAC23" w14:textId="77777777" w:rsidR="001F6028" w:rsidRPr="001F6028" w:rsidRDefault="001F6028" w:rsidP="001F6028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grafické značení předložit ve formě grafického návrhu zadavateli k odsouhlasení.</w:t>
            </w:r>
          </w:p>
        </w:tc>
        <w:tc>
          <w:tcPr>
            <w:tcW w:w="3649" w:type="dxa"/>
            <w:shd w:val="clear" w:color="auto" w:fill="FFFFCC"/>
          </w:tcPr>
          <w:p w14:paraId="56FEF546" w14:textId="77777777" w:rsidR="001F6028" w:rsidRPr="001F6028" w:rsidRDefault="001F6028" w:rsidP="001F6028"/>
        </w:tc>
      </w:tr>
      <w:tr w:rsidR="001F6028" w:rsidRPr="001F6028" w14:paraId="74A02A63" w14:textId="0E146A7B" w:rsidTr="001F6028">
        <w:tc>
          <w:tcPr>
            <w:tcW w:w="6663" w:type="dxa"/>
          </w:tcPr>
          <w:p w14:paraId="7BCCA343" w14:textId="77777777" w:rsidR="001F6028" w:rsidRPr="001F6028" w:rsidRDefault="001F6028" w:rsidP="001F6028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1F602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Veškeré výše popsané grafické značení musí dodavatel dodat a nainstalovat na vozidlo. Instalace musí být v souladu s vyhláškou č. 296/2012 Sb.</w:t>
            </w:r>
          </w:p>
        </w:tc>
        <w:tc>
          <w:tcPr>
            <w:tcW w:w="3649" w:type="dxa"/>
            <w:shd w:val="clear" w:color="auto" w:fill="FFFFCC"/>
          </w:tcPr>
          <w:p w14:paraId="4045A150" w14:textId="77777777" w:rsidR="001F6028" w:rsidRPr="001F6028" w:rsidRDefault="001F6028" w:rsidP="001F6028"/>
        </w:tc>
      </w:tr>
    </w:tbl>
    <w:p w14:paraId="076C289F" w14:textId="77777777" w:rsidR="00CB2355" w:rsidRPr="001F6028" w:rsidRDefault="00CB2355" w:rsidP="00072847">
      <w:pPr>
        <w:widowControl/>
        <w:shd w:val="clear" w:color="auto" w:fill="FFFFFF"/>
        <w:autoSpaceDE w:val="0"/>
        <w:spacing w:line="276" w:lineRule="auto"/>
        <w:rPr>
          <w:rFonts w:asciiTheme="minorHAnsi" w:hAnsiTheme="minorHAnsi" w:cs="Arial"/>
          <w:b/>
          <w:sz w:val="28"/>
          <w:szCs w:val="28"/>
          <w:lang w:eastAsia="ar-SA" w:bidi="ar-SA"/>
        </w:rPr>
      </w:pPr>
    </w:p>
    <w:p w14:paraId="5B5F01C0" w14:textId="765CB010" w:rsidR="00DA7A2E" w:rsidRPr="001F6028" w:rsidRDefault="00DA7A2E" w:rsidP="00DA7A2E">
      <w:pPr>
        <w:widowControl/>
        <w:shd w:val="clear" w:color="auto" w:fill="FFFFFF"/>
        <w:autoSpaceDE w:val="0"/>
        <w:spacing w:line="276" w:lineRule="auto"/>
        <w:ind w:left="142"/>
        <w:jc w:val="center"/>
        <w:rPr>
          <w:rFonts w:asciiTheme="minorHAnsi" w:hAnsiTheme="minorHAnsi" w:cs="Arial"/>
          <w:b/>
          <w:sz w:val="28"/>
          <w:szCs w:val="28"/>
          <w:lang w:eastAsia="ar-SA" w:bidi="ar-SA"/>
        </w:rPr>
      </w:pPr>
      <w:r w:rsidRPr="001F6028">
        <w:rPr>
          <w:rFonts w:asciiTheme="minorHAnsi" w:hAnsiTheme="minorHAnsi" w:cs="Arial"/>
          <w:b/>
          <w:sz w:val="28"/>
          <w:szCs w:val="28"/>
          <w:lang w:eastAsia="ar-SA" w:bidi="ar-SA"/>
        </w:rPr>
        <w:lastRenderedPageBreak/>
        <w:t>Výstražné světelné a zvukové zařízení</w:t>
      </w:r>
      <w:r w:rsidR="004F617A" w:rsidRPr="001F6028">
        <w:rPr>
          <w:rFonts w:asciiTheme="minorHAnsi" w:hAnsiTheme="minorHAnsi" w:cs="Arial"/>
          <w:b/>
          <w:sz w:val="28"/>
          <w:szCs w:val="28"/>
          <w:lang w:eastAsia="ar-SA" w:bidi="ar-SA"/>
        </w:rPr>
        <w:t>, vnější osvětlení</w:t>
      </w:r>
    </w:p>
    <w:p w14:paraId="3D673DD3" w14:textId="77777777" w:rsidR="00843E88" w:rsidRPr="001F6028" w:rsidRDefault="00843E88" w:rsidP="00DA7A2E">
      <w:pPr>
        <w:widowControl/>
        <w:shd w:val="clear" w:color="auto" w:fill="FFFFFF"/>
        <w:autoSpaceDE w:val="0"/>
        <w:spacing w:line="276" w:lineRule="auto"/>
        <w:ind w:left="142"/>
        <w:jc w:val="center"/>
        <w:rPr>
          <w:rFonts w:asciiTheme="minorHAnsi" w:hAnsiTheme="minorHAnsi" w:cs="Arial"/>
          <w:b/>
          <w:sz w:val="28"/>
          <w:szCs w:val="28"/>
          <w:lang w:eastAsia="ar-SA" w:bidi="ar-SA"/>
        </w:rPr>
      </w:pPr>
    </w:p>
    <w:p w14:paraId="66D3001C" w14:textId="1923BAD9" w:rsidR="00CB2355" w:rsidRPr="001F6028" w:rsidRDefault="00DB0A53" w:rsidP="00685D88">
      <w:pPr>
        <w:widowControl/>
        <w:shd w:val="clear" w:color="auto" w:fill="FFFFFF"/>
        <w:autoSpaceDE w:val="0"/>
        <w:spacing w:after="120" w:line="276" w:lineRule="auto"/>
        <w:ind w:left="142"/>
        <w:jc w:val="center"/>
        <w:rPr>
          <w:rFonts w:asciiTheme="minorHAnsi" w:hAnsiTheme="minorHAnsi" w:cs="Arial"/>
          <w:b/>
          <w:sz w:val="24"/>
          <w:szCs w:val="24"/>
          <w:lang w:eastAsia="ar-SA" w:bidi="ar-SA"/>
        </w:rPr>
      </w:pPr>
      <w:r w:rsidRPr="001F6028">
        <w:rPr>
          <w:rFonts w:asciiTheme="minorHAnsi" w:hAnsiTheme="minorHAnsi" w:cs="Arial"/>
          <w:b/>
          <w:sz w:val="24"/>
          <w:szCs w:val="24"/>
          <w:lang w:eastAsia="ar-SA" w:bidi="ar-SA"/>
        </w:rPr>
        <w:t xml:space="preserve">Veškeré použité díly musí být </w:t>
      </w:r>
      <w:r w:rsidR="00E87036" w:rsidRPr="001F6028">
        <w:rPr>
          <w:rFonts w:asciiTheme="minorHAnsi" w:hAnsiTheme="minorHAnsi" w:cs="Arial"/>
          <w:b/>
          <w:sz w:val="24"/>
          <w:szCs w:val="24"/>
          <w:lang w:eastAsia="ar-SA" w:bidi="ar-SA"/>
        </w:rPr>
        <w:t xml:space="preserve">dodány a namontovány do vozidla </w:t>
      </w:r>
      <w:r w:rsidRPr="001F6028">
        <w:rPr>
          <w:rFonts w:asciiTheme="minorHAnsi" w:hAnsiTheme="minorHAnsi" w:cs="Arial"/>
          <w:b/>
          <w:sz w:val="24"/>
          <w:szCs w:val="24"/>
          <w:lang w:eastAsia="ar-SA" w:bidi="ar-SA"/>
        </w:rPr>
        <w:t>v souladu s platnou legislativou, především s 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685D88" w:rsidRPr="001F6028" w14:paraId="23BB75C9" w14:textId="77777777" w:rsidTr="00685D88">
        <w:trPr>
          <w:trHeight w:val="489"/>
        </w:trPr>
        <w:tc>
          <w:tcPr>
            <w:tcW w:w="6663" w:type="dxa"/>
          </w:tcPr>
          <w:p w14:paraId="1C517D43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7D3F29BC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7B310C8D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85D88" w:rsidRPr="00685D88" w14:paraId="42CD8B0B" w14:textId="7F6DA10A" w:rsidTr="00685D88">
        <w:tc>
          <w:tcPr>
            <w:tcW w:w="6663" w:type="dxa"/>
          </w:tcPr>
          <w:p w14:paraId="3D034DD4" w14:textId="0B16B1D8" w:rsidR="00685D88" w:rsidRPr="00685D88" w:rsidRDefault="006E3E2C" w:rsidP="006E3E2C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E3E2C">
              <w:rPr>
                <w:rFonts w:asciiTheme="minorHAnsi" w:eastAsia="Calibri" w:hAnsiTheme="minorHAnsi" w:cs="Arial"/>
                <w:sz w:val="20"/>
                <w:szCs w:val="20"/>
              </w:rPr>
              <w:t>Skrytá instalace sirény o minimálním výkonu 180W se čtyřmi tóny včetně Air Horn tónu. Air Horn tón lze spustit při jakékoliv funkci sirény spínačem v dosahu řidiče. Zapnutí sirény a přepínání tónů sirény pomocí spínače klaksonu vozidla. Vypnutí sirény dvojklikem spínače klaksonu. Sirénu lze spustit pouze při zapnuté majákové rampě. Přesné zapojení bude odsouhlaseno zadavatelem před zahájením výroby.</w:t>
            </w:r>
          </w:p>
        </w:tc>
        <w:tc>
          <w:tcPr>
            <w:tcW w:w="3649" w:type="dxa"/>
            <w:shd w:val="clear" w:color="auto" w:fill="FFFFCC"/>
          </w:tcPr>
          <w:p w14:paraId="2BC7F651" w14:textId="77777777" w:rsidR="00685D88" w:rsidRPr="00685D88" w:rsidRDefault="00685D88" w:rsidP="00685D88"/>
        </w:tc>
      </w:tr>
      <w:tr w:rsidR="00685D88" w:rsidRPr="00685D88" w14:paraId="7CB9BB84" w14:textId="31415AAB" w:rsidTr="00685D88">
        <w:tc>
          <w:tcPr>
            <w:tcW w:w="6663" w:type="dxa"/>
          </w:tcPr>
          <w:p w14:paraId="625BF458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>Reproduktor kompatibilní s dodávanou sirénou v počtu pro dosažení celkového výkonu celého systému min. 180W. Instalace musí být v přední části vozidla (před chladičem) tak, aby konstrukce vozidla netlumila zvuk sirény. Přesné umístění bude odsouhlaseno zadavatelem před zahájením výroby.</w:t>
            </w:r>
          </w:p>
        </w:tc>
        <w:tc>
          <w:tcPr>
            <w:tcW w:w="3649" w:type="dxa"/>
            <w:shd w:val="clear" w:color="auto" w:fill="FFFFCC"/>
          </w:tcPr>
          <w:p w14:paraId="33401269" w14:textId="77777777" w:rsidR="00685D88" w:rsidRPr="00685D88" w:rsidRDefault="00685D88" w:rsidP="00685D88"/>
        </w:tc>
      </w:tr>
      <w:tr w:rsidR="00685D88" w:rsidRPr="00685D88" w14:paraId="65B68977" w14:textId="3C0F1A24" w:rsidTr="00685D88">
        <w:tc>
          <w:tcPr>
            <w:tcW w:w="6663" w:type="dxa"/>
          </w:tcPr>
          <w:p w14:paraId="7C5BB833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Výstražné světelné zařízení modré a červené barvy nebo modře a červeně svítící, kompletně v LED technologii, integrované vpředu do integrovaného střešního spojleru nad kabinou řidiče, vzadu do rohů skříňové nástavby. Čiré nebo barevné provedení krytů. Výstražná světla nesmí přesahovat výšku vozidla. </w:t>
            </w:r>
          </w:p>
        </w:tc>
        <w:tc>
          <w:tcPr>
            <w:tcW w:w="3649" w:type="dxa"/>
            <w:shd w:val="clear" w:color="auto" w:fill="FFFFCC"/>
          </w:tcPr>
          <w:p w14:paraId="2A6AA24F" w14:textId="77777777" w:rsidR="00685D88" w:rsidRPr="00685D88" w:rsidRDefault="00685D88" w:rsidP="00685D88"/>
        </w:tc>
      </w:tr>
      <w:tr w:rsidR="00685D88" w:rsidRPr="00685D88" w14:paraId="5D7CBBFB" w14:textId="57E17243" w:rsidTr="00685D88">
        <w:tc>
          <w:tcPr>
            <w:tcW w:w="6663" w:type="dxa"/>
          </w:tcPr>
          <w:p w14:paraId="26C48DB2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Výstražná světla integrovaná v předním střešním spoileru s celkem min. 72 ks LED světelnými body, výstražné světlo viditelné ze všech úhlů. Zadní výstražná světla každé s minimálně 18 ks LED světelnými body viditelné ze všech úhlů. </w:t>
            </w:r>
          </w:p>
        </w:tc>
        <w:tc>
          <w:tcPr>
            <w:tcW w:w="3649" w:type="dxa"/>
            <w:shd w:val="clear" w:color="auto" w:fill="FFFFCC"/>
          </w:tcPr>
          <w:p w14:paraId="7EE94BB4" w14:textId="77777777" w:rsidR="00685D88" w:rsidRPr="00685D88" w:rsidRDefault="00685D88" w:rsidP="00685D88"/>
        </w:tc>
      </w:tr>
      <w:tr w:rsidR="00685D88" w:rsidRPr="00685D88" w14:paraId="7D7AB54B" w14:textId="570A30A6" w:rsidTr="00685D88">
        <w:tc>
          <w:tcPr>
            <w:tcW w:w="6663" w:type="dxa"/>
          </w:tcPr>
          <w:p w14:paraId="15446F9E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Vyvedení + pólu od základních výstražných světel do prostoru přístrojové desky s min. 1 m rezervou, umožnění napojení na systém sledování pohybu vozidla.</w:t>
            </w:r>
          </w:p>
        </w:tc>
        <w:tc>
          <w:tcPr>
            <w:tcW w:w="3649" w:type="dxa"/>
            <w:shd w:val="clear" w:color="auto" w:fill="FFFFCC"/>
          </w:tcPr>
          <w:p w14:paraId="3CF93EAD" w14:textId="77777777" w:rsidR="00685D88" w:rsidRPr="00685D88" w:rsidRDefault="00685D88" w:rsidP="00685D88"/>
        </w:tc>
      </w:tr>
      <w:tr w:rsidR="00685D88" w:rsidRPr="00685D88" w14:paraId="355203BF" w14:textId="40E63BAE" w:rsidTr="00685D88">
        <w:tc>
          <w:tcPr>
            <w:tcW w:w="6663" w:type="dxa"/>
          </w:tcPr>
          <w:p w14:paraId="678A0796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>Přídavná dálková LED světla v horní části střešního spojleru nad kabinou řidiče, napojená na dálková světla vozidla s možností samostatného vypnutí.</w:t>
            </w:r>
          </w:p>
        </w:tc>
        <w:tc>
          <w:tcPr>
            <w:tcW w:w="3649" w:type="dxa"/>
            <w:shd w:val="clear" w:color="auto" w:fill="FFFFCC"/>
          </w:tcPr>
          <w:p w14:paraId="5B8C4AF7" w14:textId="77777777" w:rsidR="00685D88" w:rsidRPr="00685D88" w:rsidRDefault="00685D88" w:rsidP="00685D88"/>
        </w:tc>
      </w:tr>
      <w:tr w:rsidR="00685D88" w:rsidRPr="00685D88" w14:paraId="4816AE79" w14:textId="3024CDE2" w:rsidTr="00685D88">
        <w:tc>
          <w:tcPr>
            <w:tcW w:w="6663" w:type="dxa"/>
          </w:tcPr>
          <w:p w14:paraId="266692B3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>Doplňkový pár zvláštních výstražných světel modré a červené barvy v LED provedení instalován v přední části vozidla (maska vozidla), vyzařující světlo vpřed s minimálně 6 ks LED světelnými body v každém světle. Nízko profilové provedení maximálně do 10 mm hloubky. Tato světla svítí společně se základními výstražnými světly s možností samostatného vypnutí.</w:t>
            </w:r>
          </w:p>
        </w:tc>
        <w:tc>
          <w:tcPr>
            <w:tcW w:w="3649" w:type="dxa"/>
            <w:shd w:val="clear" w:color="auto" w:fill="FFFFCC"/>
          </w:tcPr>
          <w:p w14:paraId="0EFB1D03" w14:textId="77777777" w:rsidR="00685D88" w:rsidRPr="00685D88" w:rsidRDefault="00685D88" w:rsidP="00685D88"/>
        </w:tc>
      </w:tr>
      <w:tr w:rsidR="00685D88" w:rsidRPr="00685D88" w14:paraId="3B7FB36D" w14:textId="5294C19F" w:rsidTr="00685D88">
        <w:tc>
          <w:tcPr>
            <w:tcW w:w="6663" w:type="dxa"/>
          </w:tcPr>
          <w:p w14:paraId="293042CE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>Přídavný pár zvláštních výstražných světel modré a červené barvy v LED provedení instalován na boku v přední části vozidla (přední blatník, popř. nárazník), vyzařující světlo do boku s minimálně 6 ks LED světelnými body v každém světle. Nízko profilové provedení maximálně do 10 mm hloubky. Tato světla svítí společně se základními výstražnými světly s možností samostatného vypnutí současně s párem světel v přední části vozidla.</w:t>
            </w:r>
          </w:p>
        </w:tc>
        <w:tc>
          <w:tcPr>
            <w:tcW w:w="3649" w:type="dxa"/>
            <w:shd w:val="clear" w:color="auto" w:fill="FFFFCC"/>
          </w:tcPr>
          <w:p w14:paraId="2FD4E02E" w14:textId="77777777" w:rsidR="00685D88" w:rsidRPr="00685D88" w:rsidRDefault="00685D88" w:rsidP="00685D88"/>
        </w:tc>
      </w:tr>
      <w:tr w:rsidR="00685D88" w:rsidRPr="00685D88" w14:paraId="52D4B29D" w14:textId="14A92260" w:rsidTr="00685D88">
        <w:tc>
          <w:tcPr>
            <w:tcW w:w="6663" w:type="dxa"/>
          </w:tcPr>
          <w:p w14:paraId="2D13273A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>Přídavný pár zvláštních výstražných světel modré a červené barvy v LED provedení instalován do hran předních zrcátek, vyřazující světlo směrem dopředu. Minimálně 3 ks LED světelných bodů v každém světle.</w:t>
            </w:r>
          </w:p>
        </w:tc>
        <w:tc>
          <w:tcPr>
            <w:tcW w:w="3649" w:type="dxa"/>
            <w:shd w:val="clear" w:color="auto" w:fill="FFFFCC"/>
          </w:tcPr>
          <w:p w14:paraId="3798724D" w14:textId="77777777" w:rsidR="00685D88" w:rsidRPr="00685D88" w:rsidRDefault="00685D88" w:rsidP="00685D88"/>
        </w:tc>
      </w:tr>
      <w:tr w:rsidR="00685D88" w:rsidRPr="00685D88" w14:paraId="3AE132A0" w14:textId="6E65BB01" w:rsidTr="00685D88">
        <w:tc>
          <w:tcPr>
            <w:tcW w:w="6663" w:type="dxa"/>
          </w:tcPr>
          <w:p w14:paraId="44D50302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Přídavné LED modré a červené světlo s min. 8 světelnými body připevněno na čelním skle zevnitř pomocí přísavek, umístění nad </w:t>
            </w: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lastRenderedPageBreak/>
              <w:t>přístrojovou deskou. Světlo musí být schváleného typu, s možností samostatného odpojení.</w:t>
            </w:r>
          </w:p>
        </w:tc>
        <w:tc>
          <w:tcPr>
            <w:tcW w:w="3649" w:type="dxa"/>
            <w:shd w:val="clear" w:color="auto" w:fill="FFFFCC"/>
          </w:tcPr>
          <w:p w14:paraId="4FC3F6B2" w14:textId="77777777" w:rsidR="00685D88" w:rsidRPr="00685D88" w:rsidRDefault="00685D88" w:rsidP="00685D88"/>
        </w:tc>
      </w:tr>
      <w:tr w:rsidR="00406128" w:rsidRPr="00685D88" w14:paraId="38CFFD94" w14:textId="77777777" w:rsidTr="00685D88">
        <w:tc>
          <w:tcPr>
            <w:tcW w:w="6663" w:type="dxa"/>
          </w:tcPr>
          <w:p w14:paraId="67698BCB" w14:textId="686375A9" w:rsidR="00406128" w:rsidRPr="00685D88" w:rsidRDefault="00406128" w:rsidP="0040612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rPr>
                <w:rFonts w:asciiTheme="minorHAnsi" w:eastAsia="Calibri" w:hAnsiTheme="minorHAnsi" w:cs="Arial"/>
                <w:sz w:val="20"/>
              </w:rPr>
            </w:pPr>
            <w:r>
              <w:rPr>
                <w:rFonts w:asciiTheme="minorHAnsi" w:eastAsia="Calibri" w:hAnsiTheme="minorHAnsi" w:cs="Arial"/>
                <w:sz w:val="20"/>
                <w:szCs w:val="20"/>
              </w:rPr>
              <w:lastRenderedPageBreak/>
              <w:t>Přídavné dva</w:t>
            </w: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 pár</w:t>
            </w:r>
            <w:r>
              <w:rPr>
                <w:rFonts w:asciiTheme="minorHAnsi" w:eastAsia="Calibri" w:hAnsiTheme="minorHAnsi" w:cs="Arial"/>
                <w:sz w:val="20"/>
                <w:szCs w:val="20"/>
              </w:rPr>
              <w:t>y</w:t>
            </w: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 zvláštních výstražných světel modré a červené barvy v LED provedení instalován na </w:t>
            </w:r>
            <w:r>
              <w:rPr>
                <w:rFonts w:asciiTheme="minorHAnsi" w:eastAsia="Calibri" w:hAnsiTheme="minorHAnsi" w:cs="Arial"/>
                <w:sz w:val="20"/>
                <w:szCs w:val="20"/>
              </w:rPr>
              <w:t>zadní hraně střechy nástavby</w:t>
            </w: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 vozidla vyzařující světlo </w:t>
            </w:r>
            <w:r>
              <w:rPr>
                <w:rFonts w:asciiTheme="minorHAnsi" w:eastAsia="Calibri" w:hAnsiTheme="minorHAnsi" w:cs="Arial"/>
                <w:sz w:val="20"/>
                <w:szCs w:val="20"/>
              </w:rPr>
              <w:t>dozadu</w:t>
            </w: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 xml:space="preserve"> s minimálně 6 ks LED světelnými body v každém světle. Nízko profilové provedení maximálně do 10 mm hloubky. Tato světla svítí společně se základními výstražnými světly.</w:t>
            </w:r>
          </w:p>
        </w:tc>
        <w:tc>
          <w:tcPr>
            <w:tcW w:w="3649" w:type="dxa"/>
            <w:shd w:val="clear" w:color="auto" w:fill="FFFFCC"/>
          </w:tcPr>
          <w:p w14:paraId="5724C615" w14:textId="77777777" w:rsidR="00406128" w:rsidRPr="00685D88" w:rsidRDefault="00406128" w:rsidP="00685D88"/>
        </w:tc>
      </w:tr>
      <w:tr w:rsidR="00406128" w:rsidRPr="00685D88" w14:paraId="55D76565" w14:textId="77777777" w:rsidTr="00685D88">
        <w:tc>
          <w:tcPr>
            <w:tcW w:w="6663" w:type="dxa"/>
          </w:tcPr>
          <w:p w14:paraId="28F3DA4A" w14:textId="7C265138" w:rsidR="00406128" w:rsidRDefault="00406128" w:rsidP="00406128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rPr>
                <w:rFonts w:asciiTheme="minorHAnsi" w:eastAsia="Calibri" w:hAnsiTheme="minorHAnsi" w:cs="Arial"/>
                <w:sz w:val="20"/>
              </w:rPr>
            </w:pPr>
            <w:r w:rsidRPr="00406128">
              <w:rPr>
                <w:rFonts w:asciiTheme="minorHAnsi" w:eastAsia="Calibri" w:hAnsiTheme="minorHAnsi" w:cs="Arial"/>
                <w:sz w:val="20"/>
              </w:rPr>
              <w:t xml:space="preserve">Přídavné dva páry zvláštních výstražných světel modré a červené barvy v LED provedení instalován na </w:t>
            </w:r>
            <w:r>
              <w:rPr>
                <w:rFonts w:asciiTheme="minorHAnsi" w:eastAsia="Calibri" w:hAnsiTheme="minorHAnsi" w:cs="Arial"/>
                <w:sz w:val="20"/>
              </w:rPr>
              <w:t xml:space="preserve">přední straně </w:t>
            </w:r>
            <w:r w:rsidRPr="00406128">
              <w:rPr>
                <w:rFonts w:asciiTheme="minorHAnsi" w:eastAsia="Calibri" w:hAnsiTheme="minorHAnsi" w:cs="Arial"/>
                <w:sz w:val="20"/>
              </w:rPr>
              <w:t xml:space="preserve">v horní části střešního spojleru nad kabinou řidiče vyzařující světlo </w:t>
            </w:r>
            <w:r>
              <w:rPr>
                <w:rFonts w:asciiTheme="minorHAnsi" w:eastAsia="Calibri" w:hAnsiTheme="minorHAnsi" w:cs="Arial"/>
                <w:sz w:val="20"/>
              </w:rPr>
              <w:t>vpřed</w:t>
            </w:r>
            <w:r w:rsidRPr="00406128">
              <w:rPr>
                <w:rFonts w:asciiTheme="minorHAnsi" w:eastAsia="Calibri" w:hAnsiTheme="minorHAnsi" w:cs="Arial"/>
                <w:sz w:val="20"/>
              </w:rPr>
              <w:t xml:space="preserve"> s minimálně 6 ks LED světelnými body v každém světle. Nízko profilové provedení maximálně do 10 mm hloubky. Tato světla svítí společně se základními výstražnými světly.</w:t>
            </w:r>
            <w:r>
              <w:rPr>
                <w:rFonts w:asciiTheme="minorHAnsi" w:eastAsia="Calibri" w:hAnsiTheme="minorHAnsi" w:cs="Arial"/>
                <w:sz w:val="20"/>
              </w:rPr>
              <w:t xml:space="preserve"> Tato světla mohou být nahrazena integrovaným světlem do střešního spojleru s min. stejným počtem světelných bodů.</w:t>
            </w:r>
          </w:p>
        </w:tc>
        <w:tc>
          <w:tcPr>
            <w:tcW w:w="3649" w:type="dxa"/>
            <w:shd w:val="clear" w:color="auto" w:fill="FFFFCC"/>
          </w:tcPr>
          <w:p w14:paraId="2E0A226C" w14:textId="77777777" w:rsidR="00406128" w:rsidRPr="00685D88" w:rsidRDefault="00406128" w:rsidP="00685D88"/>
        </w:tc>
      </w:tr>
      <w:tr w:rsidR="00685D88" w:rsidRPr="00685D88" w14:paraId="3B288CAF" w14:textId="2BDBE2B5" w:rsidTr="00685D88">
        <w:tc>
          <w:tcPr>
            <w:tcW w:w="6663" w:type="dxa"/>
          </w:tcPr>
          <w:p w14:paraId="6C60083A" w14:textId="3D90F633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Na levém a pravém boku u hrany střechy vpředu a vzadu celkem 4 ks LED pracovní bílé světlo s min. 36 ks světelnými body v každém LED světle, ve žlutém krytu na osvětlení okolí vozidla, ovládané z místa řidiče vypínači, samostatně zapínatelné strany. V místě pravých bočních posuvných dveří instalace světla na</w:t>
            </w:r>
            <w:r w:rsidR="00B416F1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d</w:t>
            </w: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 posuvné dveře.</w:t>
            </w:r>
          </w:p>
        </w:tc>
        <w:tc>
          <w:tcPr>
            <w:tcW w:w="3649" w:type="dxa"/>
            <w:shd w:val="clear" w:color="auto" w:fill="FFFFCC"/>
          </w:tcPr>
          <w:p w14:paraId="2D94FDA4" w14:textId="77777777" w:rsidR="00685D88" w:rsidRPr="00685D88" w:rsidRDefault="00685D88" w:rsidP="00685D88"/>
        </w:tc>
      </w:tr>
      <w:tr w:rsidR="00685D88" w:rsidRPr="00685D88" w14:paraId="1CE4F514" w14:textId="47D345C8" w:rsidTr="00685D88">
        <w:tc>
          <w:tcPr>
            <w:tcW w:w="6663" w:type="dxa"/>
          </w:tcPr>
          <w:p w14:paraId="1DA9F9E8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 xml:space="preserve">Na levém a pravém boku integrovaného spojleru kabiny řidiče celkem 2 ks bílé LED pracovní světlo s min. 12 ks světelnými body v každém LED světle, ve žlutém krytu na osvětlení okolí vozidla, ovládané z místa řidiče vypínači, samostatně zapínatelné strany. </w:t>
            </w:r>
          </w:p>
        </w:tc>
        <w:tc>
          <w:tcPr>
            <w:tcW w:w="3649" w:type="dxa"/>
            <w:shd w:val="clear" w:color="auto" w:fill="FFFFCC"/>
          </w:tcPr>
          <w:p w14:paraId="0F28F542" w14:textId="77777777" w:rsidR="00685D88" w:rsidRPr="00685D88" w:rsidRDefault="00685D88" w:rsidP="00685D88"/>
        </w:tc>
      </w:tr>
      <w:tr w:rsidR="00685D88" w:rsidRPr="00685D88" w14:paraId="47A3950F" w14:textId="31559229" w:rsidTr="00685D88">
        <w:tc>
          <w:tcPr>
            <w:tcW w:w="6663" w:type="dxa"/>
          </w:tcPr>
          <w:p w14:paraId="169AB1CC" w14:textId="77777777" w:rsidR="00685D88" w:rsidRPr="00685D88" w:rsidRDefault="00685D88" w:rsidP="00685D88">
            <w:pPr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Přídavná obrysová a brzdová LED světla 2 ks na zadní hraně střechy integrovaná do nástavby vozidla, napojená na základní osvětlení vozidla.</w:t>
            </w:r>
          </w:p>
        </w:tc>
        <w:tc>
          <w:tcPr>
            <w:tcW w:w="3649" w:type="dxa"/>
            <w:shd w:val="clear" w:color="auto" w:fill="FFFFCC"/>
          </w:tcPr>
          <w:p w14:paraId="3AD4F6AD" w14:textId="77777777" w:rsidR="00685D88" w:rsidRPr="00685D88" w:rsidRDefault="00685D88" w:rsidP="00685D88"/>
        </w:tc>
      </w:tr>
      <w:tr w:rsidR="00685D88" w:rsidRPr="00685D88" w14:paraId="5B79090A" w14:textId="17082524" w:rsidTr="00685D88">
        <w:tc>
          <w:tcPr>
            <w:tcW w:w="6663" w:type="dxa"/>
          </w:tcPr>
          <w:p w14:paraId="699A31E5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Přídavná zadní pracovní LED světla 2 ks na zadní hraně střechy nástavby vozidla, s min. 36 ks světelnými body v každém LED světle, napojené na zpátečku, osvětlující prostor za vozidlem, s možností zapnutí u zadních dveří, s optickou kontrolou v zorném poli řidiče.  Světlo musí osvětlit dostatečně prostor za vozidlem.</w:t>
            </w:r>
          </w:p>
        </w:tc>
        <w:tc>
          <w:tcPr>
            <w:tcW w:w="3649" w:type="dxa"/>
            <w:shd w:val="clear" w:color="auto" w:fill="FFFFCC"/>
          </w:tcPr>
          <w:p w14:paraId="2E8584D6" w14:textId="77777777" w:rsidR="00685D88" w:rsidRPr="00685D88" w:rsidRDefault="00685D88" w:rsidP="00685D88"/>
        </w:tc>
      </w:tr>
      <w:tr w:rsidR="00685D88" w:rsidRPr="00685D88" w14:paraId="75551855" w14:textId="5345C668" w:rsidTr="00685D88">
        <w:tc>
          <w:tcPr>
            <w:tcW w:w="6663" w:type="dxa"/>
          </w:tcPr>
          <w:p w14:paraId="4D5C9F38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Zvuková signalizace pro chodce při couvání.</w:t>
            </w:r>
          </w:p>
        </w:tc>
        <w:tc>
          <w:tcPr>
            <w:tcW w:w="3649" w:type="dxa"/>
            <w:shd w:val="clear" w:color="auto" w:fill="FFFFCC"/>
          </w:tcPr>
          <w:p w14:paraId="36D95441" w14:textId="77777777" w:rsidR="00685D88" w:rsidRPr="00685D88" w:rsidRDefault="00685D88" w:rsidP="00685D88"/>
        </w:tc>
      </w:tr>
      <w:tr w:rsidR="00685D88" w:rsidRPr="00685D88" w14:paraId="1F80FE11" w14:textId="4A821E99" w:rsidTr="00685D88">
        <w:tc>
          <w:tcPr>
            <w:tcW w:w="6663" w:type="dxa"/>
          </w:tcPr>
          <w:p w14:paraId="5C9371C8" w14:textId="77777777" w:rsidR="00685D88" w:rsidRPr="00685D88" w:rsidRDefault="00685D88" w:rsidP="00685D88">
            <w:pPr>
              <w:pStyle w:val="Odstavecseseznamem"/>
              <w:numPr>
                <w:ilvl w:val="0"/>
                <w:numId w:val="24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LED směrová světla vzadu vpravo a vlevo na zadní hraně střechy vozidla, funkční spolu s hlavními směrovými světly.</w:t>
            </w:r>
          </w:p>
        </w:tc>
        <w:tc>
          <w:tcPr>
            <w:tcW w:w="3649" w:type="dxa"/>
            <w:shd w:val="clear" w:color="auto" w:fill="FFFFCC"/>
          </w:tcPr>
          <w:p w14:paraId="7CDCBD61" w14:textId="77777777" w:rsidR="00685D88" w:rsidRPr="00685D88" w:rsidRDefault="00685D88" w:rsidP="00685D88"/>
        </w:tc>
      </w:tr>
      <w:tr w:rsidR="00685D88" w:rsidRPr="00685D88" w14:paraId="31FE8DFB" w14:textId="3B5A1E5C" w:rsidTr="00685D88">
        <w:tc>
          <w:tcPr>
            <w:tcW w:w="6663" w:type="dxa"/>
          </w:tcPr>
          <w:p w14:paraId="329FA80B" w14:textId="77777777" w:rsidR="00685D88" w:rsidRPr="00685D88" w:rsidRDefault="00685D88" w:rsidP="00685D88">
            <w:pPr>
              <w:pStyle w:val="Odstavecseseznamem"/>
              <w:numPr>
                <w:ilvl w:val="0"/>
                <w:numId w:val="24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  <w:bookmarkStart w:id="9" w:name="OLE_LINK5"/>
            <w:bookmarkStart w:id="10" w:name="OLE_LINK6"/>
            <w:r w:rsidRPr="00685D88"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  <w:t>Modrá a červená barva u veškerých výstražných světel v poměru 1 : 1, červená barva u všech výstražných světel orientována na levé straně vozidla.</w:t>
            </w:r>
          </w:p>
        </w:tc>
        <w:tc>
          <w:tcPr>
            <w:tcW w:w="3649" w:type="dxa"/>
            <w:shd w:val="clear" w:color="auto" w:fill="FFFFCC"/>
          </w:tcPr>
          <w:p w14:paraId="0B4B8D76" w14:textId="77777777" w:rsidR="00685D88" w:rsidRPr="00685D88" w:rsidRDefault="00685D88" w:rsidP="00685D88"/>
        </w:tc>
      </w:tr>
      <w:bookmarkEnd w:id="9"/>
      <w:bookmarkEnd w:id="10"/>
      <w:tr w:rsidR="00685D88" w:rsidRPr="00685D88" w14:paraId="5A2E1CEE" w14:textId="6C7E99C4" w:rsidTr="00685D88">
        <w:tc>
          <w:tcPr>
            <w:tcW w:w="6663" w:type="dxa"/>
          </w:tcPr>
          <w:p w14:paraId="0D99A3D0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24"/>
              </w:numPr>
              <w:suppressAutoHyphens w:val="0"/>
              <w:spacing w:line="276" w:lineRule="auto"/>
              <w:ind w:left="459"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hAnsiTheme="minorHAnsi" w:cs="Arial"/>
                <w:sz w:val="20"/>
                <w:szCs w:val="20"/>
              </w:rPr>
              <w:t>1 ks sada pro sledování vozu, popis v příloze TS č. 4.</w:t>
            </w:r>
          </w:p>
        </w:tc>
        <w:tc>
          <w:tcPr>
            <w:tcW w:w="3649" w:type="dxa"/>
            <w:shd w:val="clear" w:color="auto" w:fill="FFFFCC"/>
          </w:tcPr>
          <w:p w14:paraId="4FDDF35B" w14:textId="77777777" w:rsidR="00685D88" w:rsidRPr="00685D88" w:rsidRDefault="00685D88" w:rsidP="00685D88"/>
        </w:tc>
      </w:tr>
      <w:tr w:rsidR="00685D88" w:rsidRPr="00685D88" w14:paraId="6F0D4AAA" w14:textId="10CDCD57" w:rsidTr="00685D88">
        <w:tc>
          <w:tcPr>
            <w:tcW w:w="6663" w:type="dxa"/>
          </w:tcPr>
          <w:p w14:paraId="3618C368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24"/>
              </w:numPr>
              <w:suppressAutoHyphens w:val="0"/>
              <w:spacing w:line="276" w:lineRule="auto"/>
              <w:ind w:left="459"/>
              <w:jc w:val="both"/>
              <w:rPr>
                <w:rFonts w:asciiTheme="minorHAnsi" w:eastAsia="Calibri" w:hAnsiTheme="minorHAnsi" w:cs="Arial"/>
                <w:sz w:val="20"/>
                <w:szCs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649" w:type="dxa"/>
            <w:shd w:val="clear" w:color="auto" w:fill="FFFFCC"/>
          </w:tcPr>
          <w:p w14:paraId="424B4FEF" w14:textId="77777777" w:rsidR="00685D88" w:rsidRPr="00685D88" w:rsidRDefault="00685D88" w:rsidP="00685D88"/>
        </w:tc>
      </w:tr>
    </w:tbl>
    <w:p w14:paraId="2A885277" w14:textId="77777777" w:rsidR="004D2B45" w:rsidRPr="001F6028" w:rsidRDefault="004D2B45" w:rsidP="004D2B45">
      <w:pPr>
        <w:widowControl/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="Arial"/>
        </w:rPr>
      </w:pPr>
    </w:p>
    <w:p w14:paraId="06C64113" w14:textId="14BCB23F" w:rsidR="004D2B45" w:rsidRDefault="004D2B45" w:rsidP="00D422F9">
      <w:pPr>
        <w:pStyle w:val="Nadpis1"/>
        <w:jc w:val="center"/>
        <w:rPr>
          <w:rFonts w:cs="Arial"/>
          <w:color w:val="auto"/>
          <w:sz w:val="28"/>
          <w:szCs w:val="28"/>
          <w:lang w:eastAsia="ar-SA" w:bidi="ar-SA"/>
        </w:rPr>
      </w:pPr>
      <w:r w:rsidRPr="001F6028">
        <w:rPr>
          <w:rFonts w:cs="Arial"/>
          <w:color w:val="auto"/>
          <w:sz w:val="28"/>
          <w:szCs w:val="28"/>
          <w:lang w:eastAsia="ar-SA" w:bidi="ar-SA"/>
        </w:rPr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685D88" w:rsidRPr="001F6028" w14:paraId="6840ABB4" w14:textId="77777777" w:rsidTr="00685D88">
        <w:trPr>
          <w:trHeight w:val="489"/>
        </w:trPr>
        <w:tc>
          <w:tcPr>
            <w:tcW w:w="6663" w:type="dxa"/>
          </w:tcPr>
          <w:p w14:paraId="217CCF4B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4C2940CB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65A78FB3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85D88" w:rsidRPr="00685D88" w14:paraId="50301026" w14:textId="36AB0501" w:rsidTr="00685D88">
        <w:tc>
          <w:tcPr>
            <w:tcW w:w="6663" w:type="dxa"/>
          </w:tcPr>
          <w:p w14:paraId="76D7CF13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Návod k obsluze a údržbě vozidla a nástavby v českém jazyce.</w:t>
            </w:r>
          </w:p>
        </w:tc>
        <w:tc>
          <w:tcPr>
            <w:tcW w:w="3649" w:type="dxa"/>
            <w:shd w:val="clear" w:color="auto" w:fill="FFFFCC"/>
          </w:tcPr>
          <w:p w14:paraId="59EBBCF8" w14:textId="77777777" w:rsidR="00685D88" w:rsidRPr="00685D88" w:rsidRDefault="00685D88" w:rsidP="00685D88"/>
        </w:tc>
      </w:tr>
      <w:tr w:rsidR="00685D88" w:rsidRPr="00685D88" w14:paraId="1680330B" w14:textId="43BD6C7B" w:rsidTr="00685D88">
        <w:tc>
          <w:tcPr>
            <w:tcW w:w="6663" w:type="dxa"/>
          </w:tcPr>
          <w:p w14:paraId="5EE87292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Podrobné schéma rozvodu 230V nástavby s popisem v českém jazyce.</w:t>
            </w:r>
          </w:p>
        </w:tc>
        <w:tc>
          <w:tcPr>
            <w:tcW w:w="3649" w:type="dxa"/>
            <w:shd w:val="clear" w:color="auto" w:fill="FFFFCC"/>
          </w:tcPr>
          <w:p w14:paraId="54F78439" w14:textId="77777777" w:rsidR="00685D88" w:rsidRPr="00685D88" w:rsidRDefault="00685D88" w:rsidP="00685D88"/>
        </w:tc>
      </w:tr>
      <w:tr w:rsidR="00685D88" w:rsidRPr="00685D88" w14:paraId="6E86CBDE" w14:textId="36985ADF" w:rsidTr="00685D88">
        <w:tc>
          <w:tcPr>
            <w:tcW w:w="6663" w:type="dxa"/>
          </w:tcPr>
          <w:p w14:paraId="4F32E4F8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Podrobné schéma rozvodu 12V nástavby s popisem v českém jazyce.</w:t>
            </w:r>
          </w:p>
        </w:tc>
        <w:tc>
          <w:tcPr>
            <w:tcW w:w="3649" w:type="dxa"/>
            <w:shd w:val="clear" w:color="auto" w:fill="FFFFCC"/>
          </w:tcPr>
          <w:p w14:paraId="0DE2E087" w14:textId="77777777" w:rsidR="00685D88" w:rsidRPr="00685D88" w:rsidRDefault="00685D88" w:rsidP="00685D88"/>
        </w:tc>
      </w:tr>
      <w:tr w:rsidR="00685D88" w:rsidRPr="00685D88" w14:paraId="1727F235" w14:textId="53CC4168" w:rsidTr="00685D88">
        <w:tc>
          <w:tcPr>
            <w:tcW w:w="6663" w:type="dxa"/>
          </w:tcPr>
          <w:p w14:paraId="4447F251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Výchozí revizní zprávu rozvodu 230V v českém jazyce.</w:t>
            </w:r>
          </w:p>
        </w:tc>
        <w:tc>
          <w:tcPr>
            <w:tcW w:w="3649" w:type="dxa"/>
            <w:shd w:val="clear" w:color="auto" w:fill="FFFFCC"/>
          </w:tcPr>
          <w:p w14:paraId="5DF60C9E" w14:textId="77777777" w:rsidR="00685D88" w:rsidRPr="00685D88" w:rsidRDefault="00685D88" w:rsidP="00685D88"/>
        </w:tc>
      </w:tr>
      <w:tr w:rsidR="00685D88" w:rsidRPr="00685D88" w14:paraId="3DCAB94D" w14:textId="434F016F" w:rsidTr="00685D88">
        <w:tc>
          <w:tcPr>
            <w:tcW w:w="6663" w:type="dxa"/>
          </w:tcPr>
          <w:p w14:paraId="72839A7E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Podrobný přehled osazení pojistek a relé 12V pro nástavbu v českém jazyce.</w:t>
            </w:r>
          </w:p>
        </w:tc>
        <w:tc>
          <w:tcPr>
            <w:tcW w:w="3649" w:type="dxa"/>
            <w:shd w:val="clear" w:color="auto" w:fill="FFFFCC"/>
          </w:tcPr>
          <w:p w14:paraId="48F6D8B7" w14:textId="77777777" w:rsidR="00685D88" w:rsidRPr="00685D88" w:rsidRDefault="00685D88" w:rsidP="00685D88"/>
        </w:tc>
      </w:tr>
      <w:tr w:rsidR="00685D88" w:rsidRPr="00685D88" w14:paraId="48322CF5" w14:textId="40E4B2B5" w:rsidTr="00685D88">
        <w:tc>
          <w:tcPr>
            <w:tcW w:w="6663" w:type="dxa"/>
          </w:tcPr>
          <w:p w14:paraId="25339D9C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lastRenderedPageBreak/>
              <w:t>Záruční listy od dodaných samostatných komponentů nástavby.</w:t>
            </w:r>
          </w:p>
        </w:tc>
        <w:tc>
          <w:tcPr>
            <w:tcW w:w="3649" w:type="dxa"/>
            <w:shd w:val="clear" w:color="auto" w:fill="FFFFCC"/>
          </w:tcPr>
          <w:p w14:paraId="20A89582" w14:textId="77777777" w:rsidR="00685D88" w:rsidRPr="00685D88" w:rsidRDefault="00685D88" w:rsidP="00685D88"/>
        </w:tc>
      </w:tr>
      <w:tr w:rsidR="00685D88" w:rsidRPr="00685D88" w14:paraId="6615C4A3" w14:textId="7E7C6833" w:rsidTr="00685D88">
        <w:tc>
          <w:tcPr>
            <w:tcW w:w="6663" w:type="dxa"/>
          </w:tcPr>
          <w:p w14:paraId="47F39130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Návod pro odstranění základních závad nástavby v českém jazyce.</w:t>
            </w:r>
          </w:p>
        </w:tc>
        <w:tc>
          <w:tcPr>
            <w:tcW w:w="3649" w:type="dxa"/>
            <w:shd w:val="clear" w:color="auto" w:fill="FFFFCC"/>
          </w:tcPr>
          <w:p w14:paraId="05B673C7" w14:textId="77777777" w:rsidR="00685D88" w:rsidRPr="00685D88" w:rsidRDefault="00685D88" w:rsidP="00685D88"/>
        </w:tc>
      </w:tr>
      <w:tr w:rsidR="00685D88" w:rsidRPr="00685D88" w14:paraId="7949E794" w14:textId="43844786" w:rsidTr="00685D88">
        <w:tc>
          <w:tcPr>
            <w:tcW w:w="6663" w:type="dxa"/>
          </w:tcPr>
          <w:p w14:paraId="6C259820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>Proškolení pověřených zástupců zadavatele (7 osob) v ovládání a údržbě dodaného vozidla. Proškolení se uskuteční v sídle zadavatele.</w:t>
            </w:r>
          </w:p>
        </w:tc>
        <w:tc>
          <w:tcPr>
            <w:tcW w:w="3649" w:type="dxa"/>
            <w:shd w:val="clear" w:color="auto" w:fill="FFFFCC"/>
          </w:tcPr>
          <w:p w14:paraId="44B8BC4B" w14:textId="77777777" w:rsidR="00685D88" w:rsidRPr="00685D88" w:rsidRDefault="00685D88" w:rsidP="00685D88"/>
        </w:tc>
      </w:tr>
      <w:tr w:rsidR="00685D88" w:rsidRPr="00685D88" w14:paraId="4F44E15D" w14:textId="7E1C5033" w:rsidTr="00685D88">
        <w:tc>
          <w:tcPr>
            <w:tcW w:w="6663" w:type="dxa"/>
          </w:tcPr>
          <w:p w14:paraId="2345FE98" w14:textId="77777777" w:rsidR="00685D88" w:rsidRPr="00685D88" w:rsidRDefault="00685D88" w:rsidP="00685D88">
            <w:pPr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  <w:r w:rsidRPr="00685D88">
              <w:rPr>
                <w:rFonts w:asciiTheme="minorHAnsi" w:eastAsia="Calibri" w:hAnsiTheme="minorHAnsi" w:cs="Arial"/>
                <w:sz w:val="20"/>
              </w:rPr>
              <w:t xml:space="preserve">V případě dodání nástavby ovládané elektronicky či softwarem, zadavatel požaduje, dodání diagnostického systému či programu, který umožní zadavateli zajištění běžných oprav a nastavení softwarového systému nástavby vozidla. Dodavatel uvede v nabídce, jakým typem ovládání nástavby bude nabízené vozidlo vybaveno.  </w:t>
            </w:r>
          </w:p>
        </w:tc>
        <w:tc>
          <w:tcPr>
            <w:tcW w:w="3649" w:type="dxa"/>
            <w:shd w:val="clear" w:color="auto" w:fill="FFFFCC"/>
          </w:tcPr>
          <w:p w14:paraId="1F3DB542" w14:textId="77777777" w:rsidR="00685D88" w:rsidRPr="00685D88" w:rsidRDefault="00685D88" w:rsidP="00685D88"/>
        </w:tc>
      </w:tr>
    </w:tbl>
    <w:p w14:paraId="314A90CE" w14:textId="77777777" w:rsidR="0069519B" w:rsidRPr="001F6028" w:rsidRDefault="00CB2355" w:rsidP="00CB2355">
      <w:pPr>
        <w:pStyle w:val="Nadpis1"/>
        <w:jc w:val="center"/>
        <w:rPr>
          <w:rFonts w:cs="Arial"/>
          <w:sz w:val="28"/>
          <w:szCs w:val="28"/>
          <w:lang w:eastAsia="ar-SA" w:bidi="ar-SA"/>
        </w:rPr>
      </w:pPr>
      <w:r w:rsidRPr="001F6028">
        <w:rPr>
          <w:rFonts w:cs="Arial"/>
          <w:sz w:val="28"/>
          <w:szCs w:val="28"/>
          <w:lang w:eastAsia="ar-SA" w:bidi="ar-SA"/>
        </w:rPr>
        <w:t>Barevné odstíny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685D88" w:rsidRPr="001F6028" w14:paraId="492B9D54" w14:textId="77777777" w:rsidTr="00201C2C">
        <w:trPr>
          <w:trHeight w:val="489"/>
        </w:trPr>
        <w:tc>
          <w:tcPr>
            <w:tcW w:w="6663" w:type="dxa"/>
          </w:tcPr>
          <w:p w14:paraId="11694AFA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0F6E113F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0C9848C0" w14:textId="77777777" w:rsidR="00685D88" w:rsidRPr="001F6028" w:rsidRDefault="00685D88" w:rsidP="00685D88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85D88" w:rsidRPr="00685D88" w14:paraId="3EFFDEE1" w14:textId="530092C2" w:rsidTr="00201C2C">
        <w:tc>
          <w:tcPr>
            <w:tcW w:w="6663" w:type="dxa"/>
          </w:tcPr>
          <w:p w14:paraId="3FCD3891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lang w:eastAsia="ar-SA" w:bidi="ar-SA"/>
              </w:rPr>
              <w:t>Podlaha modrá, skříňky světle bílé, hrany modré, sedadla modrá omyvatelná.</w:t>
            </w:r>
          </w:p>
        </w:tc>
        <w:tc>
          <w:tcPr>
            <w:tcW w:w="3649" w:type="dxa"/>
            <w:shd w:val="clear" w:color="auto" w:fill="FFFFCC"/>
          </w:tcPr>
          <w:p w14:paraId="580AFEC8" w14:textId="77777777" w:rsidR="00685D88" w:rsidRPr="00201C2C" w:rsidRDefault="00685D88" w:rsidP="00201C2C"/>
        </w:tc>
      </w:tr>
      <w:tr w:rsidR="006E3E2C" w:rsidRPr="00685D88" w14:paraId="00F00D77" w14:textId="77777777" w:rsidTr="00201C2C">
        <w:tc>
          <w:tcPr>
            <w:tcW w:w="6663" w:type="dxa"/>
          </w:tcPr>
          <w:p w14:paraId="050C1EF0" w14:textId="1EED5754" w:rsidR="006E3E2C" w:rsidRPr="00685D88" w:rsidRDefault="006E3E2C" w:rsidP="00685D88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6E3E2C">
              <w:rPr>
                <w:rFonts w:asciiTheme="minorHAnsi" w:hAnsiTheme="minorHAnsi" w:cs="Arial"/>
                <w:sz w:val="20"/>
                <w:lang w:eastAsia="ar-SA" w:bidi="ar-SA"/>
              </w:rPr>
              <w:t>Barva LED vnitřního osvětlení studená bílá. Barva lékařského LED bodového světla teplá bílá.</w:t>
            </w:r>
          </w:p>
        </w:tc>
        <w:tc>
          <w:tcPr>
            <w:tcW w:w="3649" w:type="dxa"/>
            <w:shd w:val="clear" w:color="auto" w:fill="FFFFCC"/>
          </w:tcPr>
          <w:p w14:paraId="3D0B98C2" w14:textId="77777777" w:rsidR="006E3E2C" w:rsidRPr="00201C2C" w:rsidRDefault="006E3E2C" w:rsidP="00201C2C"/>
        </w:tc>
      </w:tr>
      <w:tr w:rsidR="00685D88" w:rsidRPr="00685D88" w14:paraId="62CF6C69" w14:textId="38DD247C" w:rsidTr="00201C2C">
        <w:tc>
          <w:tcPr>
            <w:tcW w:w="6663" w:type="dxa"/>
          </w:tcPr>
          <w:p w14:paraId="79162D29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lang w:eastAsia="ar-SA" w:bidi="ar-SA"/>
              </w:rPr>
              <w:t>Obložení stěn a stropu světle bílé, zadavatel nepřipouští zažloutnutí obkladového materiálu v závislosti na čase.</w:t>
            </w:r>
          </w:p>
        </w:tc>
        <w:tc>
          <w:tcPr>
            <w:tcW w:w="3649" w:type="dxa"/>
            <w:shd w:val="clear" w:color="auto" w:fill="FFFFCC"/>
          </w:tcPr>
          <w:p w14:paraId="16CD7D1F" w14:textId="77777777" w:rsidR="00685D88" w:rsidRPr="00201C2C" w:rsidRDefault="00685D88" w:rsidP="00201C2C"/>
        </w:tc>
      </w:tr>
      <w:tr w:rsidR="00685D88" w:rsidRPr="00685D88" w14:paraId="0397452E" w14:textId="6445BA18" w:rsidTr="00201C2C">
        <w:tc>
          <w:tcPr>
            <w:tcW w:w="6663" w:type="dxa"/>
          </w:tcPr>
          <w:p w14:paraId="4A7EF559" w14:textId="77777777" w:rsidR="00685D88" w:rsidRPr="00685D88" w:rsidRDefault="00685D88" w:rsidP="00685D88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685D88">
              <w:rPr>
                <w:rFonts w:asciiTheme="minorHAnsi" w:hAnsiTheme="minorHAnsi" w:cs="Arial"/>
                <w:sz w:val="20"/>
                <w:lang w:eastAsia="ar-SA" w:bidi="ar-SA"/>
              </w:rPr>
              <w:t>Případné barevné změny materiálů závislé na čase budou zadavatelem předloženy dodavateli k odstranění v rámci záruky.</w:t>
            </w:r>
          </w:p>
        </w:tc>
        <w:tc>
          <w:tcPr>
            <w:tcW w:w="3649" w:type="dxa"/>
            <w:shd w:val="clear" w:color="auto" w:fill="FFFFCC"/>
          </w:tcPr>
          <w:p w14:paraId="62010E85" w14:textId="77777777" w:rsidR="00685D88" w:rsidRPr="00201C2C" w:rsidRDefault="00685D88" w:rsidP="00201C2C"/>
        </w:tc>
      </w:tr>
    </w:tbl>
    <w:p w14:paraId="5BA127E7" w14:textId="289EEE79" w:rsidR="0069519B" w:rsidRPr="001F6028" w:rsidRDefault="0069519B" w:rsidP="00CB2355">
      <w:pPr>
        <w:pStyle w:val="Nadpis1"/>
        <w:jc w:val="center"/>
        <w:rPr>
          <w:rFonts w:cs="Arial"/>
          <w:sz w:val="28"/>
          <w:szCs w:val="28"/>
          <w:lang w:eastAsia="ar-SA" w:bidi="ar-SA"/>
        </w:rPr>
      </w:pPr>
      <w:r w:rsidRPr="001F6028">
        <w:rPr>
          <w:rFonts w:cs="Arial"/>
          <w:sz w:val="28"/>
          <w:szCs w:val="28"/>
          <w:lang w:eastAsia="ar-SA" w:bidi="ar-SA"/>
        </w:rPr>
        <w:t>Transportní technika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201C2C" w:rsidRPr="001F6028" w14:paraId="06BA5721" w14:textId="77777777" w:rsidTr="00201C2C">
        <w:trPr>
          <w:trHeight w:val="489"/>
        </w:trPr>
        <w:tc>
          <w:tcPr>
            <w:tcW w:w="6663" w:type="dxa"/>
          </w:tcPr>
          <w:p w14:paraId="5577443C" w14:textId="77777777" w:rsidR="00201C2C" w:rsidRPr="001F6028" w:rsidRDefault="00201C2C" w:rsidP="00B707C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5B81924E" w14:textId="77777777" w:rsidR="00201C2C" w:rsidRPr="001F6028" w:rsidRDefault="00201C2C" w:rsidP="00B707C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14:paraId="14D69261" w14:textId="77777777" w:rsidR="00201C2C" w:rsidRPr="001F6028" w:rsidRDefault="00201C2C" w:rsidP="00B707C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1F6028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201C2C" w:rsidRPr="00201C2C" w14:paraId="094C01F2" w14:textId="306069DE" w:rsidTr="00201C2C">
        <w:tc>
          <w:tcPr>
            <w:tcW w:w="6663" w:type="dxa"/>
          </w:tcPr>
          <w:p w14:paraId="5A9B0CEF" w14:textId="22C5BFB3" w:rsidR="00201C2C" w:rsidRPr="00201C2C" w:rsidRDefault="00201C2C" w:rsidP="0035613B">
            <w:pPr>
              <w:widowControl/>
              <w:numPr>
                <w:ilvl w:val="0"/>
                <w:numId w:val="20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Nosítka s polohovatelným podvozkem, </w:t>
            </w:r>
            <w:r w:rsidR="005C3F09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rozšířenou </w:t>
            </w:r>
            <w:r w:rsidR="00560B47" w:rsidRPr="0035613B">
              <w:rPr>
                <w:rFonts w:asciiTheme="minorHAnsi" w:hAnsiTheme="minorHAnsi" w:cs="Arial"/>
                <w:sz w:val="20"/>
                <w:lang w:eastAsia="ar-SA" w:bidi="ar-SA"/>
              </w:rPr>
              <w:t>anatomickou matrací s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integrovaným </w:t>
            </w:r>
            <w:r w:rsidR="00560B47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dětským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zádržným systémem</w:t>
            </w:r>
            <w:r w:rsidR="001A7D9A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a anatomickým polštářem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. Vše odpovídající </w:t>
            </w:r>
            <w:r w:rsidR="00727203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ČSN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EN 1865-2</w:t>
            </w:r>
            <w:r w:rsidR="00727203" w:rsidRPr="0035613B">
              <w:rPr>
                <w:rFonts w:asciiTheme="minorHAnsi" w:hAnsiTheme="minorHAnsi" w:cs="Arial"/>
                <w:sz w:val="20"/>
                <w:lang w:eastAsia="ar-SA" w:bidi="ar-SA"/>
              </w:rPr>
              <w:t>+A1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a s certifikací dle </w:t>
            </w:r>
            <w:r w:rsidR="00727203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ČSN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EN 1789</w:t>
            </w:r>
            <w:r w:rsidR="00727203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(EN 1789:2020)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. Maximální nosnost sestavy nosítek</w:t>
            </w:r>
            <w:r w:rsidR="00560B47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s podvozkem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min</w:t>
            </w:r>
            <w:r w:rsidR="00560B47" w:rsidRPr="0035613B">
              <w:rPr>
                <w:rFonts w:asciiTheme="minorHAnsi" w:hAnsiTheme="minorHAnsi" w:cs="Arial"/>
                <w:sz w:val="20"/>
                <w:lang w:eastAsia="ar-SA" w:bidi="ar-SA"/>
              </w:rPr>
              <w:t>imálně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300 kg. Podvozek nosítek s elektro hydraulickým výškovým nastavením, ovládání pomocí tlačítek. </w:t>
            </w:r>
            <w:r w:rsidR="005C3F09" w:rsidRPr="0035613B">
              <w:rPr>
                <w:rFonts w:asciiTheme="minorHAnsi" w:hAnsiTheme="minorHAnsi" w:cs="Arial"/>
                <w:sz w:val="20"/>
                <w:lang w:eastAsia="ar-SA" w:bidi="ar-SA"/>
              </w:rPr>
              <w:t>P</w:t>
            </w:r>
            <w:r w:rsidR="005C3F09" w:rsidRPr="0035613B">
              <w:rPr>
                <w:rFonts w:asciiTheme="minorHAnsi" w:hAnsiTheme="minorHAnsi" w:cs="Arial"/>
                <w:iCs/>
                <w:sz w:val="20"/>
                <w:lang w:eastAsia="ar-SA" w:bidi="ar-SA"/>
              </w:rPr>
              <w:t xml:space="preserve">odvozek vybaven boční lištou umožňující uchycení přístrojové techniky. Elektrohydraulický systém s ochranou min. IP 66. 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Odnímatelná nosítka</w:t>
            </w:r>
            <w:r w:rsidR="00560B47" w:rsidRPr="0035613B">
              <w:rPr>
                <w:rFonts w:asciiTheme="minorHAnsi" w:hAnsiTheme="minorHAnsi" w:cs="Arial"/>
                <w:sz w:val="20"/>
                <w:lang w:eastAsia="ar-SA" w:bidi="ar-SA"/>
              </w:rPr>
              <w:t>, pryžová kola umožňující absorpci nerovností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.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Přední kola otočná s možností zajištění do přímé polohy, brzdy zadních kol, reflexní prvky, kola o průměru min. 1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5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0 mm. Podvozek musí umožnit jednočlennou obsluhu. Rozšíření šířky ložné plochy pro XXL pacienta na min. 825 mm. Možnost prodloužení celkové délky ložné plochy pro pacienta</w:t>
            </w:r>
            <w:r w:rsidR="001A7D9A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pomocí hlavové opěrky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na min. 2 150 mm. Rozšíření i prodloužení včetně zádržného systému. P</w:t>
            </w:r>
            <w:r w:rsidR="001A7D9A" w:rsidRPr="0035613B">
              <w:rPr>
                <w:rFonts w:asciiTheme="minorHAnsi" w:hAnsiTheme="minorHAnsi" w:cs="Arial"/>
                <w:sz w:val="20"/>
                <w:lang w:eastAsia="ar-SA" w:bidi="ar-SA"/>
              </w:rPr>
              <w:t>lně polohova</w:t>
            </w:r>
            <w:r w:rsidR="006E0A85" w:rsidRPr="0035613B">
              <w:rPr>
                <w:rFonts w:asciiTheme="minorHAnsi" w:hAnsiTheme="minorHAnsi" w:cs="Arial"/>
                <w:sz w:val="20"/>
                <w:lang w:eastAsia="ar-SA" w:bidi="ar-SA"/>
              </w:rPr>
              <w:t>telná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zádová opěra</w:t>
            </w:r>
            <w:r w:rsidR="006E0A85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, podnožník a lýtková část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pomocí plynové vzpěry. Napájení </w:t>
            </w:r>
            <w:r w:rsidR="001A7D9A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hydraulického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motoru pomocí integrovan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ého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akumulátor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u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, kter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ý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j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e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automaticky dobíjen po zasunut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í podvozku s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nosítk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em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do vozidla. LED signalizace stavu a dobíjení</w:t>
            </w:r>
            <w:r w:rsidR="0035613B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akumulátoru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. Signalizace poruch včetně základní identifikace typu závady v elektronickém okruhu.</w:t>
            </w:r>
            <w:r w:rsidR="005C3F09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Možnost externího napájení ze sítě 230V</w:t>
            </w:r>
            <w:r w:rsidR="0035613B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včetně dodání nabíječky</w:t>
            </w:r>
            <w:r w:rsidR="005C3F09" w:rsidRPr="0035613B">
              <w:rPr>
                <w:rFonts w:asciiTheme="minorHAnsi" w:hAnsiTheme="minorHAnsi" w:cs="Arial"/>
                <w:sz w:val="20"/>
                <w:lang w:eastAsia="ar-SA" w:bidi="ar-SA"/>
              </w:rPr>
              <w:t>.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Možnost nouzového spuštění podvozku b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ez použití elektrické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energie. Celková maximální hmotnost sestavy podvozku nosítek včetně rozšíření bez matrace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, zádržného systému a doplňků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>max. 9</w:t>
            </w:r>
            <w:r w:rsidR="000D2DA6" w:rsidRPr="0035613B">
              <w:rPr>
                <w:rFonts w:asciiTheme="minorHAnsi" w:hAnsiTheme="minorHAnsi" w:cs="Arial"/>
                <w:sz w:val="20"/>
                <w:lang w:eastAsia="ar-SA" w:bidi="ar-SA"/>
              </w:rPr>
              <w:t>1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 kg. Uchazeč doloží v nabídce certifikát splnění </w:t>
            </w:r>
            <w:r w:rsidR="00727203"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ČSN </w:t>
            </w:r>
            <w:r w:rsidRPr="0035613B">
              <w:rPr>
                <w:rFonts w:asciiTheme="minorHAnsi" w:hAnsiTheme="minorHAnsi" w:cs="Arial"/>
                <w:sz w:val="20"/>
                <w:lang w:eastAsia="ar-SA" w:bidi="ar-SA"/>
              </w:rPr>
              <w:t xml:space="preserve">EN 1789 </w:t>
            </w:r>
            <w:r w:rsidR="00727203" w:rsidRPr="0035613B">
              <w:rPr>
                <w:rFonts w:cs="Arial"/>
                <w:lang w:eastAsia="ar-SA" w:bidi="ar-SA"/>
              </w:rPr>
              <w:t>(EN 1789:2020).</w:t>
            </w:r>
          </w:p>
        </w:tc>
        <w:tc>
          <w:tcPr>
            <w:tcW w:w="3649" w:type="dxa"/>
            <w:shd w:val="clear" w:color="auto" w:fill="FFFFCC"/>
          </w:tcPr>
          <w:p w14:paraId="7DCA4728" w14:textId="77777777" w:rsidR="00201C2C" w:rsidRPr="00201C2C" w:rsidRDefault="00201C2C" w:rsidP="00201C2C"/>
        </w:tc>
      </w:tr>
      <w:tr w:rsidR="00201C2C" w:rsidRPr="00201C2C" w14:paraId="6AF33B3C" w14:textId="5418BDBE" w:rsidTr="00201C2C">
        <w:tc>
          <w:tcPr>
            <w:tcW w:w="6663" w:type="dxa"/>
          </w:tcPr>
          <w:p w14:paraId="43F36194" w14:textId="77777777" w:rsidR="00201C2C" w:rsidRPr="00201C2C" w:rsidRDefault="00201C2C" w:rsidP="00201C2C">
            <w:pPr>
              <w:widowControl/>
              <w:numPr>
                <w:ilvl w:val="0"/>
                <w:numId w:val="20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 xml:space="preserve">Páteřní </w:t>
            </w:r>
            <w:proofErr w:type="spellStart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>Scoop</w:t>
            </w:r>
            <w:proofErr w:type="spellEnd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 xml:space="preserve"> rám z vysoce pevnostní konstrukce, min. 2 ks příčné </w:t>
            </w:r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lastRenderedPageBreak/>
              <w:t>pásové systémy, maximální délka 201 cm, hmotnost max. 9kg, maximální nosnost min. 227 kg.</w:t>
            </w:r>
          </w:p>
        </w:tc>
        <w:tc>
          <w:tcPr>
            <w:tcW w:w="3649" w:type="dxa"/>
            <w:shd w:val="clear" w:color="auto" w:fill="FFFFCC"/>
          </w:tcPr>
          <w:p w14:paraId="543417BC" w14:textId="77777777" w:rsidR="00201C2C" w:rsidRPr="00201C2C" w:rsidRDefault="00201C2C" w:rsidP="00201C2C"/>
        </w:tc>
      </w:tr>
      <w:tr w:rsidR="00201C2C" w:rsidRPr="00201C2C" w14:paraId="46BF2551" w14:textId="6D7F6ED8" w:rsidTr="00201C2C">
        <w:tc>
          <w:tcPr>
            <w:tcW w:w="6663" w:type="dxa"/>
          </w:tcPr>
          <w:p w14:paraId="10347026" w14:textId="77777777" w:rsidR="00201C2C" w:rsidRPr="00201C2C" w:rsidRDefault="00201C2C" w:rsidP="00201C2C">
            <w:pPr>
              <w:widowControl/>
              <w:numPr>
                <w:ilvl w:val="0"/>
                <w:numId w:val="20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proofErr w:type="spellStart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lastRenderedPageBreak/>
              <w:t>Schodolez</w:t>
            </w:r>
            <w:proofErr w:type="spellEnd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 xml:space="preserve"> s elektrickým pohonem řemenů a maximální nosností min. 225 kg. Hmotnost max. 29 kg, elektrický pohon po schodech směrem nahoru, elektrické brždění po schodech směrem dolu. Napájení </w:t>
            </w:r>
            <w:proofErr w:type="spellStart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>Li</w:t>
            </w:r>
            <w:proofErr w:type="spellEnd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 xml:space="preserve">-Ion akumulátorem. Maximálně dvoučlenná obsluha, možnost složení do přepravní polohy (max. 955 x 520 x 254 mm), bezpečnostní pás pro přepravu pacienta, zajištění hlavy pacienta, madla vpředu a vzadu, zobrazovací panel, výrazné barevné označení konstrukce, vyklápěcí podnožka, 4 ks koleček min. 2ks otočná, 2 ks řemen pro transport po schodech. Záložní </w:t>
            </w:r>
            <w:proofErr w:type="spellStart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>Li</w:t>
            </w:r>
            <w:proofErr w:type="spellEnd"/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>-Ion akumulátor a externí nabíječka akumulátoru 230V.</w:t>
            </w:r>
          </w:p>
        </w:tc>
        <w:tc>
          <w:tcPr>
            <w:tcW w:w="3649" w:type="dxa"/>
            <w:shd w:val="clear" w:color="auto" w:fill="FFFFCC"/>
          </w:tcPr>
          <w:p w14:paraId="4CCC55B8" w14:textId="77777777" w:rsidR="00201C2C" w:rsidRPr="00201C2C" w:rsidRDefault="00201C2C" w:rsidP="00201C2C"/>
        </w:tc>
      </w:tr>
      <w:tr w:rsidR="00201C2C" w:rsidRPr="00201C2C" w14:paraId="6C26EF01" w14:textId="56015A6B" w:rsidTr="00201C2C">
        <w:tc>
          <w:tcPr>
            <w:tcW w:w="6663" w:type="dxa"/>
          </w:tcPr>
          <w:p w14:paraId="2E076127" w14:textId="77777777" w:rsidR="00201C2C" w:rsidRPr="00201C2C" w:rsidRDefault="00201C2C" w:rsidP="00201C2C">
            <w:pPr>
              <w:widowControl/>
              <w:numPr>
                <w:ilvl w:val="0"/>
                <w:numId w:val="20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>Vakuová celotělová matrace s maximální nosností min. 250 kg, plně omyvatelná, s fixačními popruhy pro tělo a hlavu pacienta, včetně ruční odsávací pumpy a opravné sady.</w:t>
            </w:r>
          </w:p>
        </w:tc>
        <w:tc>
          <w:tcPr>
            <w:tcW w:w="3649" w:type="dxa"/>
            <w:shd w:val="clear" w:color="auto" w:fill="FFFFCC"/>
          </w:tcPr>
          <w:p w14:paraId="0CF6AE44" w14:textId="77777777" w:rsidR="00201C2C" w:rsidRPr="00201C2C" w:rsidRDefault="00201C2C" w:rsidP="00201C2C"/>
        </w:tc>
      </w:tr>
      <w:tr w:rsidR="00201C2C" w:rsidRPr="00201C2C" w14:paraId="5B58AF98" w14:textId="6E880FB0" w:rsidTr="00201C2C">
        <w:tc>
          <w:tcPr>
            <w:tcW w:w="6663" w:type="dxa"/>
          </w:tcPr>
          <w:p w14:paraId="2CABF166" w14:textId="77777777" w:rsidR="00201C2C" w:rsidRPr="00201C2C" w:rsidRDefault="00201C2C" w:rsidP="00201C2C">
            <w:pPr>
              <w:widowControl/>
              <w:numPr>
                <w:ilvl w:val="0"/>
                <w:numId w:val="20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  <w:r w:rsidRPr="00201C2C">
              <w:rPr>
                <w:rFonts w:asciiTheme="minorHAnsi" w:hAnsiTheme="minorHAnsi" w:cs="Arial"/>
                <w:sz w:val="20"/>
                <w:lang w:eastAsia="ar-SA" w:bidi="ar-SA"/>
              </w:rPr>
              <w:t>Transportní plachta o maximálních rozměrech min. 1160 x 1980 mm, maximální nosnost min. 363 kg, plně omyvatelná, barva oranžová nebo červená.</w:t>
            </w:r>
          </w:p>
        </w:tc>
        <w:tc>
          <w:tcPr>
            <w:tcW w:w="3649" w:type="dxa"/>
            <w:shd w:val="clear" w:color="auto" w:fill="FFFFCC"/>
          </w:tcPr>
          <w:p w14:paraId="74CEBA7C" w14:textId="77777777" w:rsidR="00201C2C" w:rsidRPr="00201C2C" w:rsidRDefault="00201C2C" w:rsidP="00201C2C"/>
        </w:tc>
      </w:tr>
    </w:tbl>
    <w:p w14:paraId="44181A6B" w14:textId="2FF7A86E" w:rsidR="0037349D" w:rsidRPr="00C2052D" w:rsidRDefault="0037349D" w:rsidP="0037349D">
      <w:pPr>
        <w:spacing w:before="1200"/>
        <w:jc w:val="both"/>
        <w:rPr>
          <w:bCs/>
          <w:szCs w:val="24"/>
        </w:rPr>
      </w:pPr>
      <w:r w:rsidRPr="00C2052D">
        <w:rPr>
          <w:szCs w:val="24"/>
        </w:rPr>
        <w:t xml:space="preserve">V _______________ dne ___. ___. </w:t>
      </w:r>
      <w:r w:rsidR="00B65850">
        <w:rPr>
          <w:szCs w:val="24"/>
        </w:rPr>
        <w:t>2023</w:t>
      </w:r>
    </w:p>
    <w:p w14:paraId="6BBA4187" w14:textId="77777777" w:rsidR="0037349D" w:rsidRPr="00C2052D" w:rsidRDefault="0037349D" w:rsidP="0037349D">
      <w:pPr>
        <w:tabs>
          <w:tab w:val="center" w:pos="6379"/>
        </w:tabs>
        <w:ind w:left="4962"/>
        <w:jc w:val="center"/>
        <w:rPr>
          <w:bCs/>
          <w:sz w:val="24"/>
          <w:szCs w:val="24"/>
        </w:rPr>
      </w:pPr>
      <w:r w:rsidRPr="00C2052D">
        <w:rPr>
          <w:sz w:val="24"/>
          <w:szCs w:val="24"/>
        </w:rPr>
        <w:t>............................……………………………</w:t>
      </w:r>
    </w:p>
    <w:p w14:paraId="5984F401" w14:textId="10B69EFE" w:rsidR="0069519B" w:rsidRPr="0037349D" w:rsidRDefault="0037349D" w:rsidP="0037349D">
      <w:pPr>
        <w:ind w:left="4962"/>
        <w:jc w:val="center"/>
        <w:rPr>
          <w:bCs/>
          <w:sz w:val="20"/>
          <w:szCs w:val="24"/>
        </w:rPr>
      </w:pPr>
      <w:r w:rsidRPr="00C2052D">
        <w:rPr>
          <w:sz w:val="20"/>
          <w:szCs w:val="24"/>
        </w:rPr>
        <w:t>Dodavatel – podpis oprávněné osoby (doplní dodavatel)</w:t>
      </w:r>
    </w:p>
    <w:sectPr w:rsidR="0069519B" w:rsidRPr="0037349D" w:rsidSect="00C80C4E">
      <w:headerReference w:type="default" r:id="rId9"/>
      <w:foot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858BD5" w15:done="0"/>
  <w15:commentEx w15:paraId="675256A6" w15:done="0"/>
  <w15:commentEx w15:paraId="5CD30A33" w15:done="0"/>
  <w15:commentEx w15:paraId="273B35F3" w15:done="0"/>
  <w15:commentEx w15:paraId="25916294" w15:done="0"/>
  <w15:commentEx w15:paraId="557F7D30" w15:done="0"/>
  <w15:commentEx w15:paraId="16F287D6" w15:done="0"/>
  <w15:commentEx w15:paraId="7151D7B5" w15:done="0"/>
  <w15:commentEx w15:paraId="6BCD3915" w15:done="0"/>
  <w15:commentEx w15:paraId="3B13BE0F" w15:done="0"/>
  <w15:commentEx w15:paraId="7F6F20C9" w15:done="0"/>
  <w15:commentEx w15:paraId="6549A8F7" w15:done="0"/>
  <w15:commentEx w15:paraId="55E405F0" w15:done="0"/>
  <w15:commentEx w15:paraId="27C4ABD8" w15:done="0"/>
  <w15:commentEx w15:paraId="3F014746" w15:done="0"/>
  <w15:commentEx w15:paraId="2F181F0C" w15:done="0"/>
  <w15:commentEx w15:paraId="5EEC9450" w15:done="0"/>
  <w15:commentEx w15:paraId="4B6BE84D" w15:done="0"/>
  <w15:commentEx w15:paraId="05BB9CC1" w15:done="0"/>
  <w15:commentEx w15:paraId="0979563C" w15:done="0"/>
  <w15:commentEx w15:paraId="4F370DA8" w15:done="0"/>
  <w15:commentEx w15:paraId="2ADCD654" w15:done="0"/>
  <w15:commentEx w15:paraId="16D35EEB" w15:done="0"/>
  <w15:commentEx w15:paraId="42F3F7C6" w15:done="0"/>
  <w15:commentEx w15:paraId="23A9D4DA" w15:done="0"/>
  <w15:commentEx w15:paraId="7F597D6E" w15:done="0"/>
  <w15:commentEx w15:paraId="65D15D30" w15:done="0"/>
  <w15:commentEx w15:paraId="7DB0FC9D" w15:done="0"/>
  <w15:commentEx w15:paraId="3CC056FC" w15:done="0"/>
  <w15:commentEx w15:paraId="68257060" w15:done="0"/>
  <w15:commentEx w15:paraId="77C232DD" w15:done="0"/>
  <w15:commentEx w15:paraId="31C49C35" w15:done="0"/>
  <w15:commentEx w15:paraId="1A189B33" w15:done="0"/>
  <w15:commentEx w15:paraId="7CA99A73" w15:done="0"/>
  <w15:commentEx w15:paraId="5A4C32E4" w15:done="0"/>
  <w15:commentEx w15:paraId="671AAA1F" w15:done="0"/>
  <w15:commentEx w15:paraId="2FBE23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E1EF0" w14:textId="77777777" w:rsidR="00D3672C" w:rsidRDefault="00D3672C" w:rsidP="005F2511">
      <w:r>
        <w:separator/>
      </w:r>
    </w:p>
  </w:endnote>
  <w:endnote w:type="continuationSeparator" w:id="0">
    <w:p w14:paraId="10D036E8" w14:textId="77777777" w:rsidR="00D3672C" w:rsidRDefault="00D3672C" w:rsidP="005F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250395305"/>
      <w:docPartObj>
        <w:docPartGallery w:val="Page Numbers (Top of Page)"/>
        <w:docPartUnique/>
      </w:docPartObj>
    </w:sdtPr>
    <w:sdtEndPr/>
    <w:sdtContent>
      <w:p w14:paraId="0152DC2F" w14:textId="77777777" w:rsidR="00B416F1" w:rsidRPr="00C80C4E" w:rsidRDefault="00B416F1" w:rsidP="00C80C4E">
        <w:pPr>
          <w:jc w:val="right"/>
          <w:rPr>
            <w:sz w:val="18"/>
          </w:rPr>
        </w:pPr>
        <w:r w:rsidRPr="00C80C4E">
          <w:rPr>
            <w:sz w:val="18"/>
          </w:rPr>
          <w:t xml:space="preserve">Stránka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PAGE </w:instrText>
        </w:r>
        <w:r w:rsidRPr="00C80C4E">
          <w:rPr>
            <w:sz w:val="18"/>
          </w:rPr>
          <w:fldChar w:fldCharType="separate"/>
        </w:r>
        <w:r w:rsidR="00F750AB">
          <w:rPr>
            <w:noProof/>
            <w:sz w:val="18"/>
          </w:rPr>
          <w:t>1</w:t>
        </w:r>
        <w:r w:rsidRPr="00C80C4E">
          <w:rPr>
            <w:sz w:val="18"/>
          </w:rPr>
          <w:fldChar w:fldCharType="end"/>
        </w:r>
        <w:r w:rsidRPr="00C80C4E">
          <w:rPr>
            <w:sz w:val="18"/>
          </w:rPr>
          <w:t xml:space="preserve"> z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NUMPAGES  </w:instrText>
        </w:r>
        <w:r w:rsidRPr="00C80C4E">
          <w:rPr>
            <w:sz w:val="18"/>
          </w:rPr>
          <w:fldChar w:fldCharType="separate"/>
        </w:r>
        <w:r w:rsidR="00F750AB">
          <w:rPr>
            <w:noProof/>
            <w:sz w:val="18"/>
          </w:rPr>
          <w:t>16</w:t>
        </w:r>
        <w:r w:rsidRPr="00C80C4E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7445E" w14:textId="77777777" w:rsidR="00D3672C" w:rsidRDefault="00D3672C" w:rsidP="005F2511">
      <w:r>
        <w:separator/>
      </w:r>
    </w:p>
  </w:footnote>
  <w:footnote w:type="continuationSeparator" w:id="0">
    <w:p w14:paraId="2864DAD8" w14:textId="77777777" w:rsidR="00D3672C" w:rsidRDefault="00D3672C" w:rsidP="005F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D428D" w14:textId="4D6C0E14" w:rsidR="00B416F1" w:rsidRPr="00C80C4E" w:rsidRDefault="00B416F1">
    <w:pPr>
      <w:pStyle w:val="Zhlav"/>
      <w:rPr>
        <w:sz w:val="20"/>
      </w:rPr>
    </w:pPr>
    <w:r>
      <w:rPr>
        <w:sz w:val="20"/>
      </w:rPr>
      <w:t>Technická specifikace sanitního vozidla RZP XXL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6D2EEB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3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44626DB"/>
    <w:multiLevelType w:val="hybridMultilevel"/>
    <w:tmpl w:val="A614E0D4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EA457EB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6F134B"/>
    <w:multiLevelType w:val="multilevel"/>
    <w:tmpl w:val="96B4255C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BB6833"/>
    <w:multiLevelType w:val="hybridMultilevel"/>
    <w:tmpl w:val="2212790E"/>
    <w:lvl w:ilvl="0" w:tplc="A7CEFA4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D37728"/>
    <w:multiLevelType w:val="multilevel"/>
    <w:tmpl w:val="395AAD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1123B3F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6F3E63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A35283"/>
    <w:multiLevelType w:val="multilevel"/>
    <w:tmpl w:val="4BB264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A2562"/>
    <w:multiLevelType w:val="hybridMultilevel"/>
    <w:tmpl w:val="DA9C48AA"/>
    <w:lvl w:ilvl="0" w:tplc="64C2F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FF4E66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617D31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A389C"/>
    <w:multiLevelType w:val="hybridMultilevel"/>
    <w:tmpl w:val="8FB6D6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70D06"/>
    <w:multiLevelType w:val="hybridMultilevel"/>
    <w:tmpl w:val="A2AC1F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8"/>
  </w:num>
  <w:num w:numId="11">
    <w:abstractNumId w:val="9"/>
  </w:num>
  <w:num w:numId="12">
    <w:abstractNumId w:val="19"/>
  </w:num>
  <w:num w:numId="13">
    <w:abstractNumId w:val="22"/>
  </w:num>
  <w:num w:numId="14">
    <w:abstractNumId w:val="12"/>
  </w:num>
  <w:num w:numId="15">
    <w:abstractNumId w:val="11"/>
  </w:num>
  <w:num w:numId="16">
    <w:abstractNumId w:val="17"/>
  </w:num>
  <w:num w:numId="17">
    <w:abstractNumId w:val="25"/>
  </w:num>
  <w:num w:numId="18">
    <w:abstractNumId w:val="24"/>
  </w:num>
  <w:num w:numId="19">
    <w:abstractNumId w:val="23"/>
  </w:num>
  <w:num w:numId="20">
    <w:abstractNumId w:val="13"/>
  </w:num>
  <w:num w:numId="21">
    <w:abstractNumId w:val="10"/>
  </w:num>
  <w:num w:numId="22">
    <w:abstractNumId w:val="21"/>
  </w:num>
  <w:num w:numId="23">
    <w:abstractNumId w:val="15"/>
  </w:num>
  <w:num w:numId="24">
    <w:abstractNumId w:val="20"/>
  </w:num>
  <w:num w:numId="25">
    <w:abstractNumId w:val="14"/>
  </w:num>
  <w:num w:numId="26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Hora">
    <w15:presenceInfo w15:providerId="Windows Live" w15:userId="13bac41f344be480"/>
  </w15:person>
  <w15:person w15:author="Jan">
    <w15:presenceInfo w15:providerId="None" w15:userId="J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113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44"/>
    <w:rsid w:val="0000170A"/>
    <w:rsid w:val="00002960"/>
    <w:rsid w:val="00006578"/>
    <w:rsid w:val="000065D5"/>
    <w:rsid w:val="00006B14"/>
    <w:rsid w:val="00007D4D"/>
    <w:rsid w:val="000144B2"/>
    <w:rsid w:val="000148DD"/>
    <w:rsid w:val="00016268"/>
    <w:rsid w:val="00024081"/>
    <w:rsid w:val="000248B8"/>
    <w:rsid w:val="000275D6"/>
    <w:rsid w:val="00030537"/>
    <w:rsid w:val="00031426"/>
    <w:rsid w:val="000341A2"/>
    <w:rsid w:val="00037DAF"/>
    <w:rsid w:val="0004637B"/>
    <w:rsid w:val="000477F1"/>
    <w:rsid w:val="00051919"/>
    <w:rsid w:val="00052E33"/>
    <w:rsid w:val="000542A2"/>
    <w:rsid w:val="000555FF"/>
    <w:rsid w:val="00057A51"/>
    <w:rsid w:val="00061973"/>
    <w:rsid w:val="00065262"/>
    <w:rsid w:val="00065B0C"/>
    <w:rsid w:val="00065EB9"/>
    <w:rsid w:val="00072847"/>
    <w:rsid w:val="00076AD5"/>
    <w:rsid w:val="00077251"/>
    <w:rsid w:val="00077CF9"/>
    <w:rsid w:val="00083364"/>
    <w:rsid w:val="00087179"/>
    <w:rsid w:val="000916DE"/>
    <w:rsid w:val="00091BBB"/>
    <w:rsid w:val="00093A79"/>
    <w:rsid w:val="00096514"/>
    <w:rsid w:val="000A3968"/>
    <w:rsid w:val="000A459E"/>
    <w:rsid w:val="000A6C7E"/>
    <w:rsid w:val="000B00D7"/>
    <w:rsid w:val="000C1EC1"/>
    <w:rsid w:val="000C2A26"/>
    <w:rsid w:val="000C524D"/>
    <w:rsid w:val="000D2DA6"/>
    <w:rsid w:val="000E5046"/>
    <w:rsid w:val="000E6BA5"/>
    <w:rsid w:val="000F63B2"/>
    <w:rsid w:val="000F6836"/>
    <w:rsid w:val="000F79B8"/>
    <w:rsid w:val="00100B89"/>
    <w:rsid w:val="00117BCB"/>
    <w:rsid w:val="0013368D"/>
    <w:rsid w:val="00137196"/>
    <w:rsid w:val="00140001"/>
    <w:rsid w:val="001478E6"/>
    <w:rsid w:val="00147F0E"/>
    <w:rsid w:val="00150063"/>
    <w:rsid w:val="00154E30"/>
    <w:rsid w:val="0015693E"/>
    <w:rsid w:val="00156F3D"/>
    <w:rsid w:val="001613F8"/>
    <w:rsid w:val="00162EE7"/>
    <w:rsid w:val="00164731"/>
    <w:rsid w:val="00172854"/>
    <w:rsid w:val="00173BCB"/>
    <w:rsid w:val="00174E36"/>
    <w:rsid w:val="0018339F"/>
    <w:rsid w:val="001857B0"/>
    <w:rsid w:val="00186CBE"/>
    <w:rsid w:val="00187B3D"/>
    <w:rsid w:val="00187EA4"/>
    <w:rsid w:val="00193FDC"/>
    <w:rsid w:val="00197F6D"/>
    <w:rsid w:val="001A3AE0"/>
    <w:rsid w:val="001A4323"/>
    <w:rsid w:val="001A5EB2"/>
    <w:rsid w:val="001A7BB7"/>
    <w:rsid w:val="001A7D9A"/>
    <w:rsid w:val="001B0F06"/>
    <w:rsid w:val="001B4574"/>
    <w:rsid w:val="001B48FD"/>
    <w:rsid w:val="001C49EB"/>
    <w:rsid w:val="001C5350"/>
    <w:rsid w:val="001C5C68"/>
    <w:rsid w:val="001C6364"/>
    <w:rsid w:val="001D0558"/>
    <w:rsid w:val="001D06EE"/>
    <w:rsid w:val="001D2F8E"/>
    <w:rsid w:val="001D4308"/>
    <w:rsid w:val="001D7D7D"/>
    <w:rsid w:val="001E1E99"/>
    <w:rsid w:val="001E38CB"/>
    <w:rsid w:val="001F4DA8"/>
    <w:rsid w:val="001F6028"/>
    <w:rsid w:val="00200E0B"/>
    <w:rsid w:val="002010B4"/>
    <w:rsid w:val="00201C2C"/>
    <w:rsid w:val="00202E02"/>
    <w:rsid w:val="00205353"/>
    <w:rsid w:val="00206DF8"/>
    <w:rsid w:val="00215226"/>
    <w:rsid w:val="002152C4"/>
    <w:rsid w:val="0021583C"/>
    <w:rsid w:val="00216703"/>
    <w:rsid w:val="00223257"/>
    <w:rsid w:val="00224E35"/>
    <w:rsid w:val="002272F3"/>
    <w:rsid w:val="0023253F"/>
    <w:rsid w:val="002334AF"/>
    <w:rsid w:val="00237270"/>
    <w:rsid w:val="002516C3"/>
    <w:rsid w:val="002564F3"/>
    <w:rsid w:val="00262EC4"/>
    <w:rsid w:val="00264D1D"/>
    <w:rsid w:val="0026545F"/>
    <w:rsid w:val="002655E1"/>
    <w:rsid w:val="00272966"/>
    <w:rsid w:val="00275681"/>
    <w:rsid w:val="00276676"/>
    <w:rsid w:val="0028106B"/>
    <w:rsid w:val="0028668E"/>
    <w:rsid w:val="00290EFA"/>
    <w:rsid w:val="00297416"/>
    <w:rsid w:val="002A1EE4"/>
    <w:rsid w:val="002A4312"/>
    <w:rsid w:val="002A56DB"/>
    <w:rsid w:val="002B56AD"/>
    <w:rsid w:val="002C1F9B"/>
    <w:rsid w:val="002C2347"/>
    <w:rsid w:val="002C26F3"/>
    <w:rsid w:val="002C4DAD"/>
    <w:rsid w:val="002D24D9"/>
    <w:rsid w:val="002D315E"/>
    <w:rsid w:val="002D7AF3"/>
    <w:rsid w:val="002D7CEC"/>
    <w:rsid w:val="002E2262"/>
    <w:rsid w:val="002E2449"/>
    <w:rsid w:val="002E36C3"/>
    <w:rsid w:val="002E39C1"/>
    <w:rsid w:val="002E7406"/>
    <w:rsid w:val="002F2895"/>
    <w:rsid w:val="002F42D9"/>
    <w:rsid w:val="002F61E4"/>
    <w:rsid w:val="00300E1E"/>
    <w:rsid w:val="003044BC"/>
    <w:rsid w:val="00313EB3"/>
    <w:rsid w:val="0031635B"/>
    <w:rsid w:val="003170FC"/>
    <w:rsid w:val="00332C2F"/>
    <w:rsid w:val="00334B9C"/>
    <w:rsid w:val="00343350"/>
    <w:rsid w:val="0034626B"/>
    <w:rsid w:val="00351ED8"/>
    <w:rsid w:val="00352CED"/>
    <w:rsid w:val="0035613B"/>
    <w:rsid w:val="00360669"/>
    <w:rsid w:val="0036229C"/>
    <w:rsid w:val="0036275D"/>
    <w:rsid w:val="003658D9"/>
    <w:rsid w:val="00366987"/>
    <w:rsid w:val="00366C5D"/>
    <w:rsid w:val="0037349D"/>
    <w:rsid w:val="00374C96"/>
    <w:rsid w:val="00375396"/>
    <w:rsid w:val="00376E63"/>
    <w:rsid w:val="00377360"/>
    <w:rsid w:val="00377DEF"/>
    <w:rsid w:val="003821E4"/>
    <w:rsid w:val="00383504"/>
    <w:rsid w:val="0038624F"/>
    <w:rsid w:val="00386BF5"/>
    <w:rsid w:val="00390EDE"/>
    <w:rsid w:val="00393F5D"/>
    <w:rsid w:val="003953D2"/>
    <w:rsid w:val="003A2E6A"/>
    <w:rsid w:val="003B22FE"/>
    <w:rsid w:val="003C488F"/>
    <w:rsid w:val="003C5879"/>
    <w:rsid w:val="003C6E61"/>
    <w:rsid w:val="003C7FA0"/>
    <w:rsid w:val="003D040F"/>
    <w:rsid w:val="003D2826"/>
    <w:rsid w:val="003D427A"/>
    <w:rsid w:val="003D4695"/>
    <w:rsid w:val="003E5305"/>
    <w:rsid w:val="003F0FDC"/>
    <w:rsid w:val="003F40AD"/>
    <w:rsid w:val="00400102"/>
    <w:rsid w:val="00400F30"/>
    <w:rsid w:val="00402994"/>
    <w:rsid w:val="00402EAC"/>
    <w:rsid w:val="00406128"/>
    <w:rsid w:val="00406A3C"/>
    <w:rsid w:val="00411415"/>
    <w:rsid w:val="004167ED"/>
    <w:rsid w:val="00416A74"/>
    <w:rsid w:val="0042393C"/>
    <w:rsid w:val="00425827"/>
    <w:rsid w:val="00427F0B"/>
    <w:rsid w:val="00432055"/>
    <w:rsid w:val="0043205E"/>
    <w:rsid w:val="00434151"/>
    <w:rsid w:val="00444635"/>
    <w:rsid w:val="00445E4E"/>
    <w:rsid w:val="00450C2F"/>
    <w:rsid w:val="0045196B"/>
    <w:rsid w:val="00452114"/>
    <w:rsid w:val="004545A5"/>
    <w:rsid w:val="004561D1"/>
    <w:rsid w:val="00463683"/>
    <w:rsid w:val="00472456"/>
    <w:rsid w:val="00473EB0"/>
    <w:rsid w:val="0047410B"/>
    <w:rsid w:val="00475191"/>
    <w:rsid w:val="00480CD0"/>
    <w:rsid w:val="00484665"/>
    <w:rsid w:val="00485219"/>
    <w:rsid w:val="00486CDD"/>
    <w:rsid w:val="0049135E"/>
    <w:rsid w:val="004A486D"/>
    <w:rsid w:val="004B6F32"/>
    <w:rsid w:val="004C4D7A"/>
    <w:rsid w:val="004C7335"/>
    <w:rsid w:val="004D14E4"/>
    <w:rsid w:val="004D2B45"/>
    <w:rsid w:val="004D3650"/>
    <w:rsid w:val="004D38EF"/>
    <w:rsid w:val="004D43AB"/>
    <w:rsid w:val="004E208F"/>
    <w:rsid w:val="004E5377"/>
    <w:rsid w:val="004E5DB2"/>
    <w:rsid w:val="004E60FF"/>
    <w:rsid w:val="004F00DC"/>
    <w:rsid w:val="004F253A"/>
    <w:rsid w:val="004F5142"/>
    <w:rsid w:val="004F617A"/>
    <w:rsid w:val="00501AC8"/>
    <w:rsid w:val="00502971"/>
    <w:rsid w:val="00503ED9"/>
    <w:rsid w:val="00513E1C"/>
    <w:rsid w:val="00516694"/>
    <w:rsid w:val="005179BF"/>
    <w:rsid w:val="00522345"/>
    <w:rsid w:val="0052401B"/>
    <w:rsid w:val="0052649E"/>
    <w:rsid w:val="0053081D"/>
    <w:rsid w:val="0054386E"/>
    <w:rsid w:val="00543E0F"/>
    <w:rsid w:val="0055277B"/>
    <w:rsid w:val="00553A18"/>
    <w:rsid w:val="00557024"/>
    <w:rsid w:val="005577E8"/>
    <w:rsid w:val="00560B47"/>
    <w:rsid w:val="00561EE8"/>
    <w:rsid w:val="005634AA"/>
    <w:rsid w:val="0056577F"/>
    <w:rsid w:val="0057263B"/>
    <w:rsid w:val="00572A71"/>
    <w:rsid w:val="0057795B"/>
    <w:rsid w:val="005801CC"/>
    <w:rsid w:val="00582092"/>
    <w:rsid w:val="0058628F"/>
    <w:rsid w:val="00586858"/>
    <w:rsid w:val="005973AC"/>
    <w:rsid w:val="005A015C"/>
    <w:rsid w:val="005A1318"/>
    <w:rsid w:val="005A1EA9"/>
    <w:rsid w:val="005A3BE0"/>
    <w:rsid w:val="005A4409"/>
    <w:rsid w:val="005C3E70"/>
    <w:rsid w:val="005C3F09"/>
    <w:rsid w:val="005C5A83"/>
    <w:rsid w:val="005C5D35"/>
    <w:rsid w:val="005C609A"/>
    <w:rsid w:val="005D1192"/>
    <w:rsid w:val="005D1801"/>
    <w:rsid w:val="005D487F"/>
    <w:rsid w:val="005D74AB"/>
    <w:rsid w:val="005E128C"/>
    <w:rsid w:val="005F0995"/>
    <w:rsid w:val="005F0B06"/>
    <w:rsid w:val="005F1E97"/>
    <w:rsid w:val="005F2511"/>
    <w:rsid w:val="005F494D"/>
    <w:rsid w:val="00603E81"/>
    <w:rsid w:val="00607DE2"/>
    <w:rsid w:val="00610D44"/>
    <w:rsid w:val="00611B5A"/>
    <w:rsid w:val="00611F63"/>
    <w:rsid w:val="0061222C"/>
    <w:rsid w:val="006148EB"/>
    <w:rsid w:val="006148FF"/>
    <w:rsid w:val="00617824"/>
    <w:rsid w:val="006216B5"/>
    <w:rsid w:val="006223B5"/>
    <w:rsid w:val="006244A7"/>
    <w:rsid w:val="00640023"/>
    <w:rsid w:val="0064343E"/>
    <w:rsid w:val="0064751D"/>
    <w:rsid w:val="00647CA0"/>
    <w:rsid w:val="00651220"/>
    <w:rsid w:val="00652326"/>
    <w:rsid w:val="00653213"/>
    <w:rsid w:val="006533CE"/>
    <w:rsid w:val="006555EB"/>
    <w:rsid w:val="00664A7D"/>
    <w:rsid w:val="00667E8D"/>
    <w:rsid w:val="0067295E"/>
    <w:rsid w:val="006759AD"/>
    <w:rsid w:val="00685D88"/>
    <w:rsid w:val="0069001B"/>
    <w:rsid w:val="0069519B"/>
    <w:rsid w:val="00696254"/>
    <w:rsid w:val="006A0E80"/>
    <w:rsid w:val="006A7EC5"/>
    <w:rsid w:val="006B3573"/>
    <w:rsid w:val="006B7B23"/>
    <w:rsid w:val="006C0692"/>
    <w:rsid w:val="006C08DF"/>
    <w:rsid w:val="006C3A82"/>
    <w:rsid w:val="006C439F"/>
    <w:rsid w:val="006C6431"/>
    <w:rsid w:val="006D3007"/>
    <w:rsid w:val="006E0A85"/>
    <w:rsid w:val="006E2BA0"/>
    <w:rsid w:val="006E3D07"/>
    <w:rsid w:val="006E3E2C"/>
    <w:rsid w:val="006F2076"/>
    <w:rsid w:val="006F2EF9"/>
    <w:rsid w:val="006F54F5"/>
    <w:rsid w:val="006F70CE"/>
    <w:rsid w:val="007073CF"/>
    <w:rsid w:val="00711CD3"/>
    <w:rsid w:val="00714C52"/>
    <w:rsid w:val="00715EB1"/>
    <w:rsid w:val="00717780"/>
    <w:rsid w:val="00722935"/>
    <w:rsid w:val="00727203"/>
    <w:rsid w:val="00730BE2"/>
    <w:rsid w:val="00735278"/>
    <w:rsid w:val="00737808"/>
    <w:rsid w:val="007474E1"/>
    <w:rsid w:val="007519A5"/>
    <w:rsid w:val="00753C45"/>
    <w:rsid w:val="007609F6"/>
    <w:rsid w:val="0076463C"/>
    <w:rsid w:val="007655B5"/>
    <w:rsid w:val="007672B7"/>
    <w:rsid w:val="00767CFC"/>
    <w:rsid w:val="0077215D"/>
    <w:rsid w:val="00772F35"/>
    <w:rsid w:val="00774FCF"/>
    <w:rsid w:val="00787ADA"/>
    <w:rsid w:val="00794720"/>
    <w:rsid w:val="0079533B"/>
    <w:rsid w:val="007A3B88"/>
    <w:rsid w:val="007A435E"/>
    <w:rsid w:val="007C4A37"/>
    <w:rsid w:val="007C4CA8"/>
    <w:rsid w:val="007C5110"/>
    <w:rsid w:val="007C731C"/>
    <w:rsid w:val="007D2AB1"/>
    <w:rsid w:val="007E05E0"/>
    <w:rsid w:val="007E4B07"/>
    <w:rsid w:val="007E67D6"/>
    <w:rsid w:val="007E73B1"/>
    <w:rsid w:val="007E7D24"/>
    <w:rsid w:val="0080572D"/>
    <w:rsid w:val="008117A4"/>
    <w:rsid w:val="00812ED6"/>
    <w:rsid w:val="00814058"/>
    <w:rsid w:val="00814068"/>
    <w:rsid w:val="00816787"/>
    <w:rsid w:val="00816C9C"/>
    <w:rsid w:val="00827111"/>
    <w:rsid w:val="00837F6D"/>
    <w:rsid w:val="00840757"/>
    <w:rsid w:val="00841F77"/>
    <w:rsid w:val="00843E88"/>
    <w:rsid w:val="00847742"/>
    <w:rsid w:val="00851D21"/>
    <w:rsid w:val="00854644"/>
    <w:rsid w:val="0085588B"/>
    <w:rsid w:val="0085593D"/>
    <w:rsid w:val="0085647F"/>
    <w:rsid w:val="00857858"/>
    <w:rsid w:val="00863153"/>
    <w:rsid w:val="008644E0"/>
    <w:rsid w:val="0086456F"/>
    <w:rsid w:val="00867481"/>
    <w:rsid w:val="008738A6"/>
    <w:rsid w:val="00873EB5"/>
    <w:rsid w:val="0089276E"/>
    <w:rsid w:val="008A3C1C"/>
    <w:rsid w:val="008A5C64"/>
    <w:rsid w:val="008B7C94"/>
    <w:rsid w:val="008C5D60"/>
    <w:rsid w:val="008D3327"/>
    <w:rsid w:val="008E14C3"/>
    <w:rsid w:val="008E1788"/>
    <w:rsid w:val="008E348F"/>
    <w:rsid w:val="008E3F92"/>
    <w:rsid w:val="008E55A2"/>
    <w:rsid w:val="008F0169"/>
    <w:rsid w:val="008F2FA8"/>
    <w:rsid w:val="008F4B80"/>
    <w:rsid w:val="008F7E29"/>
    <w:rsid w:val="009004BB"/>
    <w:rsid w:val="00902C50"/>
    <w:rsid w:val="0090381B"/>
    <w:rsid w:val="00905CC4"/>
    <w:rsid w:val="009129FF"/>
    <w:rsid w:val="00916A24"/>
    <w:rsid w:val="009172D7"/>
    <w:rsid w:val="0091779B"/>
    <w:rsid w:val="00917B0A"/>
    <w:rsid w:val="00921FE7"/>
    <w:rsid w:val="00932497"/>
    <w:rsid w:val="0093464B"/>
    <w:rsid w:val="00936F99"/>
    <w:rsid w:val="00946EBD"/>
    <w:rsid w:val="0095093D"/>
    <w:rsid w:val="0095484C"/>
    <w:rsid w:val="00957D03"/>
    <w:rsid w:val="00964D60"/>
    <w:rsid w:val="009666E9"/>
    <w:rsid w:val="0097175A"/>
    <w:rsid w:val="00972109"/>
    <w:rsid w:val="00972B5D"/>
    <w:rsid w:val="00977AB0"/>
    <w:rsid w:val="0099131A"/>
    <w:rsid w:val="00992E78"/>
    <w:rsid w:val="009946CF"/>
    <w:rsid w:val="00996978"/>
    <w:rsid w:val="00996DB9"/>
    <w:rsid w:val="009972CF"/>
    <w:rsid w:val="009A2AE7"/>
    <w:rsid w:val="009B42B4"/>
    <w:rsid w:val="009B4B20"/>
    <w:rsid w:val="009C0B1B"/>
    <w:rsid w:val="009C175E"/>
    <w:rsid w:val="009C3D0E"/>
    <w:rsid w:val="009D390C"/>
    <w:rsid w:val="009D3FCD"/>
    <w:rsid w:val="009D674E"/>
    <w:rsid w:val="009D6868"/>
    <w:rsid w:val="009E680F"/>
    <w:rsid w:val="009F2956"/>
    <w:rsid w:val="00A00DA8"/>
    <w:rsid w:val="00A05004"/>
    <w:rsid w:val="00A100A9"/>
    <w:rsid w:val="00A115D6"/>
    <w:rsid w:val="00A11667"/>
    <w:rsid w:val="00A14594"/>
    <w:rsid w:val="00A17960"/>
    <w:rsid w:val="00A225CB"/>
    <w:rsid w:val="00A27DB0"/>
    <w:rsid w:val="00A32FA2"/>
    <w:rsid w:val="00A34C22"/>
    <w:rsid w:val="00A366E4"/>
    <w:rsid w:val="00A41016"/>
    <w:rsid w:val="00A41102"/>
    <w:rsid w:val="00A42C5A"/>
    <w:rsid w:val="00A44A37"/>
    <w:rsid w:val="00A45DB5"/>
    <w:rsid w:val="00A477B6"/>
    <w:rsid w:val="00A514EA"/>
    <w:rsid w:val="00A56179"/>
    <w:rsid w:val="00A57B4A"/>
    <w:rsid w:val="00A609F0"/>
    <w:rsid w:val="00A62854"/>
    <w:rsid w:val="00A67939"/>
    <w:rsid w:val="00A719EC"/>
    <w:rsid w:val="00A72808"/>
    <w:rsid w:val="00A8170C"/>
    <w:rsid w:val="00A857B1"/>
    <w:rsid w:val="00A87D26"/>
    <w:rsid w:val="00A9010B"/>
    <w:rsid w:val="00A90A7D"/>
    <w:rsid w:val="00A93C88"/>
    <w:rsid w:val="00A95CDA"/>
    <w:rsid w:val="00A95E63"/>
    <w:rsid w:val="00A96F01"/>
    <w:rsid w:val="00A9707D"/>
    <w:rsid w:val="00AA4E1C"/>
    <w:rsid w:val="00AB2893"/>
    <w:rsid w:val="00AB45C3"/>
    <w:rsid w:val="00AB461D"/>
    <w:rsid w:val="00AB475E"/>
    <w:rsid w:val="00AB638D"/>
    <w:rsid w:val="00AC29EF"/>
    <w:rsid w:val="00AC49D5"/>
    <w:rsid w:val="00AC79F1"/>
    <w:rsid w:val="00AD2D98"/>
    <w:rsid w:val="00AD4216"/>
    <w:rsid w:val="00AD5AD7"/>
    <w:rsid w:val="00AD6560"/>
    <w:rsid w:val="00AD7B65"/>
    <w:rsid w:val="00AE2457"/>
    <w:rsid w:val="00AE3462"/>
    <w:rsid w:val="00AE5C71"/>
    <w:rsid w:val="00AE5CF9"/>
    <w:rsid w:val="00AF204C"/>
    <w:rsid w:val="00AF22E5"/>
    <w:rsid w:val="00B03651"/>
    <w:rsid w:val="00B04B9A"/>
    <w:rsid w:val="00B11178"/>
    <w:rsid w:val="00B176C7"/>
    <w:rsid w:val="00B21DA6"/>
    <w:rsid w:val="00B22079"/>
    <w:rsid w:val="00B262A2"/>
    <w:rsid w:val="00B32FAC"/>
    <w:rsid w:val="00B35A34"/>
    <w:rsid w:val="00B361A1"/>
    <w:rsid w:val="00B416F1"/>
    <w:rsid w:val="00B51C49"/>
    <w:rsid w:val="00B541AD"/>
    <w:rsid w:val="00B609B7"/>
    <w:rsid w:val="00B65850"/>
    <w:rsid w:val="00B65B80"/>
    <w:rsid w:val="00B707C4"/>
    <w:rsid w:val="00B73F03"/>
    <w:rsid w:val="00B75D77"/>
    <w:rsid w:val="00B75E31"/>
    <w:rsid w:val="00B87F7D"/>
    <w:rsid w:val="00B91700"/>
    <w:rsid w:val="00B956C0"/>
    <w:rsid w:val="00BA23D9"/>
    <w:rsid w:val="00BA3274"/>
    <w:rsid w:val="00BA478D"/>
    <w:rsid w:val="00BB0D31"/>
    <w:rsid w:val="00BC3E25"/>
    <w:rsid w:val="00BC6EE4"/>
    <w:rsid w:val="00BE1205"/>
    <w:rsid w:val="00BE1B90"/>
    <w:rsid w:val="00BE767A"/>
    <w:rsid w:val="00BF0273"/>
    <w:rsid w:val="00BF3485"/>
    <w:rsid w:val="00BF5F24"/>
    <w:rsid w:val="00BF651F"/>
    <w:rsid w:val="00BF6F1D"/>
    <w:rsid w:val="00C00952"/>
    <w:rsid w:val="00C01E45"/>
    <w:rsid w:val="00C06B8E"/>
    <w:rsid w:val="00C10C14"/>
    <w:rsid w:val="00C2073D"/>
    <w:rsid w:val="00C30866"/>
    <w:rsid w:val="00C321DA"/>
    <w:rsid w:val="00C34A0A"/>
    <w:rsid w:val="00C34B9A"/>
    <w:rsid w:val="00C44609"/>
    <w:rsid w:val="00C4559F"/>
    <w:rsid w:val="00C47DFD"/>
    <w:rsid w:val="00C512CC"/>
    <w:rsid w:val="00C55B87"/>
    <w:rsid w:val="00C7376E"/>
    <w:rsid w:val="00C747CC"/>
    <w:rsid w:val="00C75C70"/>
    <w:rsid w:val="00C80C4E"/>
    <w:rsid w:val="00C83B89"/>
    <w:rsid w:val="00C90C23"/>
    <w:rsid w:val="00C926AD"/>
    <w:rsid w:val="00C95C7A"/>
    <w:rsid w:val="00CA1319"/>
    <w:rsid w:val="00CA3E86"/>
    <w:rsid w:val="00CA417D"/>
    <w:rsid w:val="00CA5960"/>
    <w:rsid w:val="00CA6301"/>
    <w:rsid w:val="00CA6A80"/>
    <w:rsid w:val="00CB0468"/>
    <w:rsid w:val="00CB2355"/>
    <w:rsid w:val="00CB62C9"/>
    <w:rsid w:val="00CC2806"/>
    <w:rsid w:val="00CC4905"/>
    <w:rsid w:val="00CC4C29"/>
    <w:rsid w:val="00CD5D15"/>
    <w:rsid w:val="00CE2BDF"/>
    <w:rsid w:val="00CE78DC"/>
    <w:rsid w:val="00CF4BF2"/>
    <w:rsid w:val="00CF7F2D"/>
    <w:rsid w:val="00D04A47"/>
    <w:rsid w:val="00D06F23"/>
    <w:rsid w:val="00D15CBE"/>
    <w:rsid w:val="00D179EF"/>
    <w:rsid w:val="00D21428"/>
    <w:rsid w:val="00D239ED"/>
    <w:rsid w:val="00D2749F"/>
    <w:rsid w:val="00D3672C"/>
    <w:rsid w:val="00D367AE"/>
    <w:rsid w:val="00D40695"/>
    <w:rsid w:val="00D41ABA"/>
    <w:rsid w:val="00D422F9"/>
    <w:rsid w:val="00D42CAC"/>
    <w:rsid w:val="00D45CCF"/>
    <w:rsid w:val="00D536B0"/>
    <w:rsid w:val="00D55832"/>
    <w:rsid w:val="00D57FA0"/>
    <w:rsid w:val="00D63377"/>
    <w:rsid w:val="00D6501F"/>
    <w:rsid w:val="00D668E7"/>
    <w:rsid w:val="00D7147B"/>
    <w:rsid w:val="00D715BD"/>
    <w:rsid w:val="00D71F96"/>
    <w:rsid w:val="00D757A3"/>
    <w:rsid w:val="00D765FC"/>
    <w:rsid w:val="00D8589A"/>
    <w:rsid w:val="00D85971"/>
    <w:rsid w:val="00D87923"/>
    <w:rsid w:val="00D916C8"/>
    <w:rsid w:val="00D92B51"/>
    <w:rsid w:val="00D94997"/>
    <w:rsid w:val="00DA21A9"/>
    <w:rsid w:val="00DA47A3"/>
    <w:rsid w:val="00DA68D4"/>
    <w:rsid w:val="00DA7A2E"/>
    <w:rsid w:val="00DB013B"/>
    <w:rsid w:val="00DB0A53"/>
    <w:rsid w:val="00DB1137"/>
    <w:rsid w:val="00DB6ED3"/>
    <w:rsid w:val="00DB7A5D"/>
    <w:rsid w:val="00DC0927"/>
    <w:rsid w:val="00DC406B"/>
    <w:rsid w:val="00DD2355"/>
    <w:rsid w:val="00DE0A35"/>
    <w:rsid w:val="00DE1301"/>
    <w:rsid w:val="00DE26E9"/>
    <w:rsid w:val="00DE4B34"/>
    <w:rsid w:val="00DF141C"/>
    <w:rsid w:val="00DF3784"/>
    <w:rsid w:val="00DF3AC5"/>
    <w:rsid w:val="00E00655"/>
    <w:rsid w:val="00E01CC8"/>
    <w:rsid w:val="00E03D58"/>
    <w:rsid w:val="00E12E9F"/>
    <w:rsid w:val="00E157DE"/>
    <w:rsid w:val="00E1591B"/>
    <w:rsid w:val="00E21E6C"/>
    <w:rsid w:val="00E24E10"/>
    <w:rsid w:val="00E26A94"/>
    <w:rsid w:val="00E27C44"/>
    <w:rsid w:val="00E30105"/>
    <w:rsid w:val="00E41618"/>
    <w:rsid w:val="00E41727"/>
    <w:rsid w:val="00E42CFF"/>
    <w:rsid w:val="00E46C86"/>
    <w:rsid w:val="00E47C00"/>
    <w:rsid w:val="00E52A2C"/>
    <w:rsid w:val="00E555DA"/>
    <w:rsid w:val="00E57171"/>
    <w:rsid w:val="00E6036D"/>
    <w:rsid w:val="00E64623"/>
    <w:rsid w:val="00E7048E"/>
    <w:rsid w:val="00E75088"/>
    <w:rsid w:val="00E76CDF"/>
    <w:rsid w:val="00E76D78"/>
    <w:rsid w:val="00E81AD6"/>
    <w:rsid w:val="00E87036"/>
    <w:rsid w:val="00E9128F"/>
    <w:rsid w:val="00E966C5"/>
    <w:rsid w:val="00E96ABF"/>
    <w:rsid w:val="00EA6D5F"/>
    <w:rsid w:val="00EA729A"/>
    <w:rsid w:val="00ED3266"/>
    <w:rsid w:val="00ED70EC"/>
    <w:rsid w:val="00ED719B"/>
    <w:rsid w:val="00ED7D1B"/>
    <w:rsid w:val="00EE51C1"/>
    <w:rsid w:val="00EE5F41"/>
    <w:rsid w:val="00EE60A4"/>
    <w:rsid w:val="00EF1747"/>
    <w:rsid w:val="00EF4B2F"/>
    <w:rsid w:val="00EF6110"/>
    <w:rsid w:val="00F003B2"/>
    <w:rsid w:val="00F02C08"/>
    <w:rsid w:val="00F03EC9"/>
    <w:rsid w:val="00F24A24"/>
    <w:rsid w:val="00F2685F"/>
    <w:rsid w:val="00F27C25"/>
    <w:rsid w:val="00F36409"/>
    <w:rsid w:val="00F371FD"/>
    <w:rsid w:val="00F40484"/>
    <w:rsid w:val="00F413AA"/>
    <w:rsid w:val="00F446A3"/>
    <w:rsid w:val="00F46F82"/>
    <w:rsid w:val="00F53AE9"/>
    <w:rsid w:val="00F60793"/>
    <w:rsid w:val="00F62472"/>
    <w:rsid w:val="00F63E24"/>
    <w:rsid w:val="00F72B3C"/>
    <w:rsid w:val="00F7442B"/>
    <w:rsid w:val="00F75066"/>
    <w:rsid w:val="00F750AB"/>
    <w:rsid w:val="00F9134E"/>
    <w:rsid w:val="00F9517F"/>
    <w:rsid w:val="00F96EBB"/>
    <w:rsid w:val="00F974C0"/>
    <w:rsid w:val="00F97B87"/>
    <w:rsid w:val="00FA378B"/>
    <w:rsid w:val="00FA78F3"/>
    <w:rsid w:val="00FC2F30"/>
    <w:rsid w:val="00FC30DF"/>
    <w:rsid w:val="00FC5593"/>
    <w:rsid w:val="00FC6B6C"/>
    <w:rsid w:val="00FD0009"/>
    <w:rsid w:val="00FD3B93"/>
    <w:rsid w:val="00FD66BD"/>
    <w:rsid w:val="00FE067E"/>
    <w:rsid w:val="00FE4DAC"/>
    <w:rsid w:val="00FE5106"/>
    <w:rsid w:val="00FF063D"/>
    <w:rsid w:val="00FF081D"/>
    <w:rsid w:val="00FF083D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3E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56179"/>
    <w:pPr>
      <w:spacing w:before="240" w:after="120" w:line="276" w:lineRule="auto"/>
      <w:jc w:val="both"/>
      <w:outlineLvl w:val="0"/>
    </w:pPr>
    <w:rPr>
      <w:rFonts w:asciiTheme="minorHAnsi" w:hAnsiTheme="minorHAnsi" w:cstheme="minorHAnsi"/>
      <w:b/>
      <w:color w:val="000000"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117A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56179"/>
    <w:rPr>
      <w:rFonts w:asciiTheme="minorHAnsi" w:hAnsiTheme="minorHAnsi" w:cstheme="minorHAnsi"/>
      <w:b/>
      <w:color w:val="000000"/>
      <w:sz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117A4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hi-IN" w:bidi="hi-IN"/>
    </w:rPr>
  </w:style>
  <w:style w:type="table" w:styleId="Mkatabulky">
    <w:name w:val="Table Grid"/>
    <w:basedOn w:val="Normlntabulka"/>
    <w:uiPriority w:val="59"/>
    <w:rsid w:val="001F60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56179"/>
    <w:pPr>
      <w:spacing w:before="240" w:after="120" w:line="276" w:lineRule="auto"/>
      <w:jc w:val="both"/>
      <w:outlineLvl w:val="0"/>
    </w:pPr>
    <w:rPr>
      <w:rFonts w:asciiTheme="minorHAnsi" w:hAnsiTheme="minorHAnsi" w:cstheme="minorHAnsi"/>
      <w:b/>
      <w:color w:val="000000"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117A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56179"/>
    <w:rPr>
      <w:rFonts w:asciiTheme="minorHAnsi" w:hAnsiTheme="minorHAnsi" w:cstheme="minorHAnsi"/>
      <w:b/>
      <w:color w:val="000000"/>
      <w:sz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117A4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hi-IN" w:bidi="hi-IN"/>
    </w:rPr>
  </w:style>
  <w:style w:type="table" w:styleId="Mkatabulky">
    <w:name w:val="Table Grid"/>
    <w:basedOn w:val="Normlntabulka"/>
    <w:uiPriority w:val="59"/>
    <w:rsid w:val="001F60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15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44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600325">
          <w:marLeft w:val="150"/>
          <w:marRight w:val="1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5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B4B3-1123-44AB-8B51-BCFEE8A3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6425</Words>
  <Characters>37908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</vt:lpstr>
    </vt:vector>
  </TitlesOfParts>
  <Company>Microsoft</Company>
  <LinksUpToDate>false</LinksUpToDate>
  <CharactersWithSpaces>44245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</dc:title>
  <dc:creator>David Jarolím</dc:creator>
  <cp:lastModifiedBy>David Jarolím</cp:lastModifiedBy>
  <cp:revision>2</cp:revision>
  <cp:lastPrinted>2022-07-29T10:01:00Z</cp:lastPrinted>
  <dcterms:created xsi:type="dcterms:W3CDTF">2024-04-05T11:34:00Z</dcterms:created>
  <dcterms:modified xsi:type="dcterms:W3CDTF">2024-04-05T11:34:00Z</dcterms:modified>
</cp:coreProperties>
</file>